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777" w:tblpY="1958"/>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7938"/>
        <w:gridCol w:w="850"/>
        <w:gridCol w:w="1047"/>
      </w:tblGrid>
      <w:tr w:rsidR="00625605" w:rsidRPr="00F23FFB" w14:paraId="387B51AA" w14:textId="77777777" w:rsidTr="008A4DAC">
        <w:trPr>
          <w:trHeight w:val="841"/>
        </w:trPr>
        <w:tc>
          <w:tcPr>
            <w:tcW w:w="11023" w:type="dxa"/>
            <w:gridSpan w:val="4"/>
          </w:tcPr>
          <w:p w14:paraId="15F6087F" w14:textId="77777777" w:rsidR="00625605" w:rsidRPr="00F23FFB" w:rsidRDefault="00625605" w:rsidP="008A4DAC">
            <w:pPr>
              <w:spacing w:before="100" w:beforeAutospacing="1" w:after="100" w:afterAutospacing="1" w:line="240" w:lineRule="auto"/>
              <w:ind w:right="-149"/>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 xml:space="preserve"> LISTA PRIHVATLJIVIH TROŠKOVA ZA TIP OPERACIJE</w:t>
            </w:r>
          </w:p>
          <w:p w14:paraId="67C2D53C" w14:textId="68576F47" w:rsidR="00625605" w:rsidRPr="00F23FFB" w:rsidRDefault="00F94BF6" w:rsidP="0071574E">
            <w:pPr>
              <w:spacing w:before="100" w:beforeAutospacing="1" w:after="100" w:afterAutospacing="1" w:line="240" w:lineRule="auto"/>
              <w:jc w:val="center"/>
              <w:rPr>
                <w:rFonts w:ascii="Times New Roman" w:hAnsi="Times New Roman" w:cs="Times New Roman"/>
                <w:b/>
                <w:sz w:val="16"/>
                <w:szCs w:val="16"/>
                <w:lang w:eastAsia="hr-HR"/>
              </w:rPr>
            </w:pPr>
            <w:ins w:id="0" w:author="Josip Marušić" w:date="2023-07-31T14:23:00Z">
              <w:r>
                <w:rPr>
                  <w:rFonts w:ascii="Times New Roman" w:hAnsi="Times New Roman" w:cs="Times New Roman"/>
                  <w:b/>
                  <w:sz w:val="16"/>
                  <w:szCs w:val="16"/>
                  <w:lang w:eastAsia="hr-HR"/>
                </w:rPr>
                <w:t>1.1.4. Restrukturiranje, modernizacija i povećanje konkurentnosti poljoprivrednih gospodarsta</w:t>
              </w:r>
            </w:ins>
            <w:ins w:id="1" w:author="Josip Marušić" w:date="2023-07-31T14:24:00Z">
              <w:r>
                <w:rPr>
                  <w:rFonts w:ascii="Times New Roman" w:hAnsi="Times New Roman" w:cs="Times New Roman"/>
                  <w:b/>
                  <w:sz w:val="16"/>
                  <w:szCs w:val="16"/>
                  <w:lang w:eastAsia="hr-HR"/>
                </w:rPr>
                <w:t>va</w:t>
              </w:r>
            </w:ins>
          </w:p>
        </w:tc>
      </w:tr>
      <w:tr w:rsidR="000A6024" w:rsidRPr="00F23FFB" w14:paraId="5F264841" w14:textId="77777777" w:rsidTr="008A4DAC">
        <w:trPr>
          <w:trHeight w:val="557"/>
        </w:trPr>
        <w:tc>
          <w:tcPr>
            <w:tcW w:w="11023" w:type="dxa"/>
            <w:gridSpan w:val="4"/>
          </w:tcPr>
          <w:p w14:paraId="1B9FDE77" w14:textId="7995D44C" w:rsidR="000A6024" w:rsidRPr="00F23FFB" w:rsidRDefault="000A6024" w:rsidP="0071574E">
            <w:pPr>
              <w:spacing w:before="100" w:beforeAutospacing="1" w:after="100" w:afterAutospacing="1" w:line="240" w:lineRule="auto"/>
              <w:jc w:val="center"/>
              <w:rPr>
                <w:rFonts w:ascii="Times New Roman" w:hAnsi="Times New Roman" w:cs="Times New Roman"/>
                <w:b/>
                <w:sz w:val="16"/>
                <w:szCs w:val="16"/>
                <w:lang w:eastAsia="hr-HR"/>
              </w:rPr>
            </w:pPr>
            <w:r w:rsidRPr="00F23FFB">
              <w:rPr>
                <w:rFonts w:ascii="Times New Roman" w:hAnsi="Times New Roman" w:cs="Times New Roman"/>
                <w:sz w:val="20"/>
                <w:szCs w:val="20"/>
                <w:lang w:eastAsia="hr-HR"/>
              </w:rPr>
              <w:t>Svi navedeni troškovi unutar Liste prihvatljivih troškova uključuju i troškove za pripadajući hardware i software koji omogućuje vođenje proizvodnih procesa</w:t>
            </w:r>
          </w:p>
        </w:tc>
      </w:tr>
      <w:tr w:rsidR="00613042" w:rsidRPr="00F23FFB" w14:paraId="6A85AC6B" w14:textId="77777777" w:rsidTr="008A4DAC">
        <w:tc>
          <w:tcPr>
            <w:tcW w:w="1188" w:type="dxa"/>
          </w:tcPr>
          <w:p w14:paraId="6DF8ABB0" w14:textId="77777777" w:rsidR="00613042" w:rsidRPr="00F23FFB" w:rsidRDefault="00613042" w:rsidP="0071574E">
            <w:pPr>
              <w:spacing w:before="100" w:beforeAutospacing="1" w:after="100" w:afterAutospacing="1" w:line="240" w:lineRule="auto"/>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Kod troška</w:t>
            </w:r>
          </w:p>
        </w:tc>
        <w:tc>
          <w:tcPr>
            <w:tcW w:w="7938" w:type="dxa"/>
          </w:tcPr>
          <w:p w14:paraId="77DF8355" w14:textId="77777777" w:rsidR="00613042" w:rsidRPr="00F23FFB" w:rsidRDefault="00613042" w:rsidP="0071574E">
            <w:pPr>
              <w:spacing w:before="100" w:beforeAutospacing="1" w:after="100" w:afterAutospacing="1" w:line="240" w:lineRule="auto"/>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Naziv prihvatljivih troškova</w:t>
            </w:r>
          </w:p>
        </w:tc>
        <w:tc>
          <w:tcPr>
            <w:tcW w:w="850" w:type="dxa"/>
          </w:tcPr>
          <w:p w14:paraId="54BE5295" w14:textId="1DD445EA" w:rsidR="00613042" w:rsidRPr="00F23FFB" w:rsidRDefault="00625605" w:rsidP="0071574E">
            <w:pPr>
              <w:spacing w:before="100" w:beforeAutospacing="1" w:after="100" w:afterAutospacing="1" w:line="240" w:lineRule="auto"/>
              <w:jc w:val="center"/>
              <w:rPr>
                <w:rFonts w:ascii="Times New Roman" w:hAnsi="Times New Roman" w:cs="Times New Roman"/>
                <w:b/>
                <w:sz w:val="20"/>
                <w:szCs w:val="20"/>
                <w:lang w:eastAsia="hr-HR"/>
              </w:rPr>
            </w:pPr>
            <w:r w:rsidRPr="00F23FFB">
              <w:rPr>
                <w:rFonts w:ascii="Times New Roman" w:hAnsi="Times New Roman" w:cs="Times New Roman"/>
                <w:b/>
                <w:sz w:val="16"/>
                <w:szCs w:val="16"/>
                <w:lang w:eastAsia="hr-HR"/>
              </w:rPr>
              <w:t>Fokus područje</w:t>
            </w:r>
          </w:p>
        </w:tc>
        <w:tc>
          <w:tcPr>
            <w:tcW w:w="1047" w:type="dxa"/>
          </w:tcPr>
          <w:p w14:paraId="2472FDF7" w14:textId="4CB7BCB8" w:rsidR="00613042" w:rsidRPr="00F23FFB" w:rsidRDefault="00625605" w:rsidP="0071574E">
            <w:pPr>
              <w:spacing w:before="100" w:beforeAutospacing="1" w:after="100" w:afterAutospacing="1" w:line="240" w:lineRule="auto"/>
              <w:jc w:val="center"/>
              <w:rPr>
                <w:rFonts w:ascii="Times New Roman" w:hAnsi="Times New Roman" w:cs="Times New Roman"/>
                <w:b/>
                <w:sz w:val="20"/>
                <w:szCs w:val="20"/>
                <w:lang w:eastAsia="hr-HR"/>
              </w:rPr>
            </w:pPr>
            <w:r w:rsidRPr="00F23FFB">
              <w:rPr>
                <w:rFonts w:ascii="Times New Roman" w:hAnsi="Times New Roman" w:cs="Times New Roman"/>
                <w:b/>
                <w:sz w:val="16"/>
                <w:szCs w:val="16"/>
                <w:lang w:eastAsia="hr-HR"/>
              </w:rPr>
              <w:t>Potencijalni doprinos fokus području</w:t>
            </w:r>
          </w:p>
        </w:tc>
      </w:tr>
      <w:tr w:rsidR="000A6024" w:rsidRPr="00F23FFB" w14:paraId="35DBA833" w14:textId="77777777" w:rsidTr="008A4DAC">
        <w:trPr>
          <w:trHeight w:val="313"/>
        </w:trPr>
        <w:tc>
          <w:tcPr>
            <w:tcW w:w="11023" w:type="dxa"/>
            <w:gridSpan w:val="4"/>
          </w:tcPr>
          <w:p w14:paraId="15749DEF" w14:textId="02E60FDB" w:rsidR="000A6024" w:rsidRPr="00F23FFB" w:rsidRDefault="000A6024" w:rsidP="000A6024">
            <w:pPr>
              <w:autoSpaceDE w:val="0"/>
              <w:autoSpaceDN w:val="0"/>
              <w:adjustRightInd w:val="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Ulaganje u građenje/rekonstrukciju i/ili opremanje:</w:t>
            </w:r>
          </w:p>
        </w:tc>
      </w:tr>
      <w:tr w:rsidR="0081572D" w:rsidRPr="00F23FFB" w14:paraId="5E42F76E" w14:textId="77777777" w:rsidTr="008A4DAC">
        <w:trPr>
          <w:trHeight w:val="591"/>
        </w:trPr>
        <w:tc>
          <w:tcPr>
            <w:tcW w:w="1188" w:type="dxa"/>
          </w:tcPr>
          <w:p w14:paraId="130EF13E" w14:textId="6195CA24" w:rsidR="0081572D" w:rsidRPr="00F23FFB" w:rsidRDefault="0081572D" w:rsidP="000A6024">
            <w:pPr>
              <w:autoSpaceDE w:val="0"/>
              <w:autoSpaceDN w:val="0"/>
              <w:adjustRightInd w:val="0"/>
              <w:jc w:val="center"/>
              <w:rPr>
                <w:rFonts w:ascii="Times New Roman" w:hAnsi="Times New Roman" w:cs="Times New Roman"/>
                <w:b/>
                <w:bCs/>
                <w:sz w:val="20"/>
                <w:szCs w:val="20"/>
              </w:rPr>
            </w:pPr>
            <w:r w:rsidRPr="00F23FFB">
              <w:rPr>
                <w:rFonts w:ascii="Times New Roman" w:hAnsi="Times New Roman" w:cs="Times New Roman"/>
                <w:b/>
                <w:bCs/>
                <w:sz w:val="20"/>
                <w:szCs w:val="20"/>
              </w:rPr>
              <w:t>1.</w:t>
            </w:r>
          </w:p>
        </w:tc>
        <w:tc>
          <w:tcPr>
            <w:tcW w:w="9835" w:type="dxa"/>
            <w:gridSpan w:val="3"/>
          </w:tcPr>
          <w:p w14:paraId="4E564286" w14:textId="56416312" w:rsidR="0081572D" w:rsidRPr="00F23FFB" w:rsidRDefault="0081572D" w:rsidP="0062560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Objekata za životinje uključujući vanjsku i unutarnju infrastrukturu u sklopu poljoprivrednog gospodarstva</w:t>
            </w:r>
          </w:p>
        </w:tc>
      </w:tr>
      <w:tr w:rsidR="0081572D" w:rsidRPr="00F23FFB" w14:paraId="4DD52CCC" w14:textId="77777777" w:rsidTr="008A4DAC">
        <w:trPr>
          <w:trHeight w:val="298"/>
        </w:trPr>
        <w:tc>
          <w:tcPr>
            <w:tcW w:w="1188" w:type="dxa"/>
          </w:tcPr>
          <w:p w14:paraId="4A1B2541" w14:textId="4DA6D64F"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1.1</w:t>
            </w:r>
          </w:p>
        </w:tc>
        <w:tc>
          <w:tcPr>
            <w:tcW w:w="9835" w:type="dxa"/>
            <w:gridSpan w:val="3"/>
          </w:tcPr>
          <w:p w14:paraId="672D3EF5" w14:textId="1600FD59" w:rsidR="0081572D" w:rsidRPr="00F23FFB" w:rsidRDefault="0081572D" w:rsidP="0071574E">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Građenje/rekonstrukcija</w:t>
            </w:r>
            <w:r w:rsidRPr="00F23FFB">
              <w:rPr>
                <w:rFonts w:ascii="Times New Roman" w:hAnsi="Times New Roman" w:cs="Times New Roman"/>
                <w:sz w:val="20"/>
                <w:szCs w:val="20"/>
                <w:lang w:eastAsia="hr-HR"/>
              </w:rPr>
              <w:t xml:space="preserve"> </w:t>
            </w:r>
          </w:p>
        </w:tc>
      </w:tr>
      <w:tr w:rsidR="00F23FFB" w:rsidRPr="00F23FFB" w14:paraId="24434E90" w14:textId="77777777" w:rsidTr="008A4DAC">
        <w:trPr>
          <w:trHeight w:val="2672"/>
        </w:trPr>
        <w:tc>
          <w:tcPr>
            <w:tcW w:w="1188" w:type="dxa"/>
          </w:tcPr>
          <w:p w14:paraId="06246841" w14:textId="1478750F"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1.1.1</w:t>
            </w:r>
          </w:p>
        </w:tc>
        <w:tc>
          <w:tcPr>
            <w:tcW w:w="7938" w:type="dxa"/>
          </w:tcPr>
          <w:p w14:paraId="3DC0266F" w14:textId="06F45F07" w:rsidR="00F23FFB" w:rsidRPr="00F23FFB" w:rsidRDefault="00F23FFB" w:rsidP="004013BB">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lang w:eastAsia="hr-HR"/>
              </w:rPr>
              <w:t>- objekata</w:t>
            </w:r>
            <w:r w:rsidRPr="00F23FFB">
              <w:rPr>
                <w:rFonts w:ascii="Times New Roman" w:hAnsi="Times New Roman" w:cs="Times New Roman"/>
                <w:sz w:val="20"/>
                <w:szCs w:val="20"/>
              </w:rPr>
              <w:t xml:space="preserve"> za držanje muznih krava, mliječnih ovaca i koza, uključujući prostore za čekalište, za pranje, za mužnju, za </w:t>
            </w:r>
            <w:proofErr w:type="spellStart"/>
            <w:r w:rsidRPr="00F23FFB">
              <w:rPr>
                <w:rFonts w:ascii="Times New Roman" w:hAnsi="Times New Roman" w:cs="Times New Roman"/>
                <w:sz w:val="20"/>
                <w:szCs w:val="20"/>
              </w:rPr>
              <w:t>laktofriz</w:t>
            </w:r>
            <w:proofErr w:type="spellEnd"/>
            <w:r w:rsidRPr="00F23FFB">
              <w:rPr>
                <w:rFonts w:ascii="Times New Roman" w:hAnsi="Times New Roman" w:cs="Times New Roman"/>
                <w:sz w:val="20"/>
                <w:szCs w:val="20"/>
              </w:rPr>
              <w:t xml:space="preserve">, za ispust, za </w:t>
            </w:r>
            <w:proofErr w:type="spellStart"/>
            <w:r w:rsidRPr="00F23FFB">
              <w:rPr>
                <w:rFonts w:ascii="Times New Roman" w:hAnsi="Times New Roman" w:cs="Times New Roman"/>
                <w:sz w:val="20"/>
                <w:szCs w:val="20"/>
              </w:rPr>
              <w:t>osjemenjivanje</w:t>
            </w:r>
            <w:proofErr w:type="spellEnd"/>
            <w:r w:rsidRPr="00F23FFB">
              <w:rPr>
                <w:rFonts w:ascii="Times New Roman" w:hAnsi="Times New Roman" w:cs="Times New Roman"/>
                <w:sz w:val="20"/>
                <w:szCs w:val="20"/>
              </w:rPr>
              <w:t xml:space="preserve">, za hlađenje i neškodljivo uklanjanje lešina, za pregled i liječenje životinja, za tretman životinja protiv zaraznih bolesti, za karantenu, za držanje teladi, junica, janjadi, jaradi, </w:t>
            </w:r>
            <w:proofErr w:type="spellStart"/>
            <w:r w:rsidRPr="00F23FFB">
              <w:rPr>
                <w:rFonts w:ascii="Times New Roman" w:hAnsi="Times New Roman" w:cs="Times New Roman"/>
                <w:sz w:val="20"/>
                <w:szCs w:val="20"/>
              </w:rPr>
              <w:t>šilježadi</w:t>
            </w:r>
            <w:proofErr w:type="spellEnd"/>
            <w:r w:rsidRPr="00F23FFB">
              <w:rPr>
                <w:rFonts w:ascii="Times New Roman" w:hAnsi="Times New Roman" w:cs="Times New Roman"/>
                <w:sz w:val="20"/>
                <w:szCs w:val="20"/>
              </w:rPr>
              <w:t>, za instalaciju opreme za ventilaciju, klimatizaciju, grijanje, popratne energetske objekte, uključujući građenje vodovodne (uključujući bunare), plinske, električne (uključujući prostor za upotrebu agregata) hidrantske (s potrebnom opremom) i kanalizacijske mreže,</w:t>
            </w:r>
            <w:r w:rsidRPr="00F23FFB">
              <w:rPr>
                <w:rFonts w:ascii="Times New Roman" w:hAnsi="Times New Roman" w:cs="Times New Roman"/>
                <w:color w:val="000000"/>
                <w:sz w:val="20"/>
                <w:szCs w:val="20"/>
              </w:rPr>
              <w:t xml:space="preserve"> gromobranske instalacije,</w:t>
            </w:r>
            <w:r w:rsidRPr="00F23FFB">
              <w:rPr>
                <w:rFonts w:ascii="Times New Roman" w:hAnsi="Times New Roman" w:cs="Times New Roman"/>
                <w:sz w:val="20"/>
                <w:szCs w:val="20"/>
              </w:rPr>
              <w:t xml:space="preserve"> mosne vage, ograda oko farme, dezinfekcijske barijere, objekti za skladištenje i pripremu hrane (s pripadajućom opremom) za skladištenje opreme, proizvoda i stelje, </w:t>
            </w:r>
            <w:r w:rsidRPr="00F23FFB">
              <w:rPr>
                <w:rFonts w:ascii="Times New Roman" w:hAnsi="Times New Roman" w:cs="Times New Roman"/>
                <w:sz w:val="20"/>
                <w:szCs w:val="20"/>
                <w:lang w:eastAsia="hr-HR"/>
              </w:rPr>
              <w:t>za dnevni odmor radnika uz sanitarni prostor, za potrebe veterinarske službe, za uredski prostor,  prostor za privremeno odlaganje otpada, mreže putova i uređenje okoliša unutar farme</w:t>
            </w:r>
          </w:p>
        </w:tc>
        <w:tc>
          <w:tcPr>
            <w:tcW w:w="850" w:type="dxa"/>
            <w:vMerge w:val="restart"/>
          </w:tcPr>
          <w:p w14:paraId="7608FFD4" w14:textId="77777777" w:rsidR="00F23FFB" w:rsidRPr="00F23FFB" w:rsidRDefault="00F23FFB" w:rsidP="002761BD">
            <w:pPr>
              <w:jc w:val="center"/>
              <w:rPr>
                <w:rFonts w:ascii="Times New Roman" w:hAnsi="Times New Roman" w:cs="Times New Roman"/>
                <w:b/>
                <w:sz w:val="20"/>
                <w:szCs w:val="20"/>
                <w:lang w:eastAsia="hr-HR"/>
              </w:rPr>
            </w:pPr>
          </w:p>
          <w:p w14:paraId="3168A3FC" w14:textId="77777777" w:rsidR="00F23FFB" w:rsidRPr="00F23FFB" w:rsidRDefault="00F23FFB" w:rsidP="002761BD">
            <w:pPr>
              <w:jc w:val="center"/>
              <w:rPr>
                <w:rFonts w:ascii="Times New Roman" w:hAnsi="Times New Roman" w:cs="Times New Roman"/>
                <w:b/>
                <w:sz w:val="20"/>
                <w:szCs w:val="20"/>
                <w:lang w:eastAsia="hr-HR"/>
              </w:rPr>
            </w:pPr>
          </w:p>
          <w:p w14:paraId="295CBF5A" w14:textId="77777777" w:rsidR="00F23FFB" w:rsidRPr="00F23FFB" w:rsidRDefault="00F23FFB" w:rsidP="002761BD">
            <w:pPr>
              <w:jc w:val="center"/>
              <w:rPr>
                <w:rFonts w:ascii="Times New Roman" w:hAnsi="Times New Roman" w:cs="Times New Roman"/>
                <w:b/>
                <w:sz w:val="20"/>
                <w:szCs w:val="20"/>
                <w:lang w:eastAsia="hr-HR"/>
              </w:rPr>
            </w:pPr>
          </w:p>
          <w:p w14:paraId="4F0C7CCC" w14:textId="77777777" w:rsidR="00F23FFB" w:rsidRPr="00F23FFB" w:rsidRDefault="00F23FFB" w:rsidP="002761BD">
            <w:pPr>
              <w:jc w:val="center"/>
              <w:rPr>
                <w:rFonts w:ascii="Times New Roman" w:hAnsi="Times New Roman" w:cs="Times New Roman"/>
                <w:b/>
                <w:sz w:val="20"/>
                <w:szCs w:val="20"/>
                <w:lang w:eastAsia="hr-HR"/>
              </w:rPr>
            </w:pPr>
          </w:p>
          <w:p w14:paraId="37B11CC5" w14:textId="77777777" w:rsidR="00F23FFB" w:rsidRPr="00F23FFB" w:rsidRDefault="00F23FFB" w:rsidP="002761BD">
            <w:pPr>
              <w:jc w:val="center"/>
              <w:rPr>
                <w:rFonts w:ascii="Times New Roman" w:hAnsi="Times New Roman" w:cs="Times New Roman"/>
                <w:b/>
                <w:sz w:val="20"/>
                <w:szCs w:val="20"/>
                <w:lang w:eastAsia="hr-HR"/>
              </w:rPr>
            </w:pPr>
          </w:p>
          <w:p w14:paraId="22505239" w14:textId="77777777" w:rsidR="00F23FFB" w:rsidRPr="00F23FFB" w:rsidRDefault="00F23FFB" w:rsidP="002761BD">
            <w:pPr>
              <w:jc w:val="center"/>
              <w:rPr>
                <w:rFonts w:ascii="Times New Roman" w:hAnsi="Times New Roman" w:cs="Times New Roman"/>
                <w:b/>
                <w:sz w:val="20"/>
                <w:szCs w:val="20"/>
                <w:lang w:eastAsia="hr-HR"/>
              </w:rPr>
            </w:pPr>
          </w:p>
          <w:p w14:paraId="08FDB22F" w14:textId="77777777" w:rsidR="00F23FFB" w:rsidRPr="00F23FFB" w:rsidRDefault="00F23FFB" w:rsidP="002761BD">
            <w:pPr>
              <w:jc w:val="center"/>
              <w:rPr>
                <w:rFonts w:ascii="Times New Roman" w:hAnsi="Times New Roman" w:cs="Times New Roman"/>
                <w:b/>
                <w:sz w:val="20"/>
                <w:szCs w:val="20"/>
                <w:lang w:eastAsia="hr-HR"/>
              </w:rPr>
            </w:pPr>
          </w:p>
          <w:p w14:paraId="090B7BAD" w14:textId="77777777" w:rsidR="00F23FFB" w:rsidRPr="00F23FFB" w:rsidRDefault="00F23FFB" w:rsidP="002761BD">
            <w:pPr>
              <w:jc w:val="center"/>
              <w:rPr>
                <w:rFonts w:ascii="Times New Roman" w:hAnsi="Times New Roman" w:cs="Times New Roman"/>
                <w:b/>
                <w:sz w:val="20"/>
                <w:szCs w:val="20"/>
                <w:lang w:eastAsia="hr-HR"/>
              </w:rPr>
            </w:pPr>
          </w:p>
          <w:p w14:paraId="0A978D24" w14:textId="77777777" w:rsidR="00F23FFB" w:rsidRPr="00F23FFB" w:rsidRDefault="00F23FFB" w:rsidP="002761BD">
            <w:pPr>
              <w:jc w:val="center"/>
              <w:rPr>
                <w:rFonts w:ascii="Times New Roman" w:hAnsi="Times New Roman" w:cs="Times New Roman"/>
                <w:b/>
                <w:sz w:val="20"/>
                <w:szCs w:val="20"/>
                <w:lang w:eastAsia="hr-HR"/>
              </w:rPr>
            </w:pPr>
          </w:p>
          <w:p w14:paraId="162FCCA0" w14:textId="77777777" w:rsidR="00F23FFB" w:rsidRPr="00F23FFB" w:rsidRDefault="00F23FFB" w:rsidP="002761BD">
            <w:pPr>
              <w:jc w:val="center"/>
              <w:rPr>
                <w:rFonts w:ascii="Times New Roman" w:hAnsi="Times New Roman" w:cs="Times New Roman"/>
                <w:b/>
                <w:sz w:val="20"/>
                <w:szCs w:val="20"/>
                <w:lang w:eastAsia="hr-HR"/>
              </w:rPr>
            </w:pPr>
          </w:p>
          <w:p w14:paraId="7D121CF7" w14:textId="46D2AA6A" w:rsidR="00F23FFB" w:rsidRPr="00F23FFB" w:rsidRDefault="00F23FFB" w:rsidP="002761BD">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0F8F393C" w14:textId="5CAE0169" w:rsidR="00F23FFB" w:rsidRPr="00F23FFB" w:rsidRDefault="00F23FFB" w:rsidP="002761BD">
            <w:pPr>
              <w:jc w:val="center"/>
              <w:rPr>
                <w:rFonts w:ascii="Times New Roman" w:hAnsi="Times New Roman" w:cs="Times New Roman"/>
                <w:b/>
                <w:sz w:val="20"/>
                <w:szCs w:val="20"/>
              </w:rPr>
            </w:pPr>
          </w:p>
          <w:p w14:paraId="5EA664A8" w14:textId="77777777" w:rsidR="00F23FFB" w:rsidRPr="00F23FFB" w:rsidRDefault="00F23FFB" w:rsidP="00C36CDD">
            <w:pPr>
              <w:rPr>
                <w:rFonts w:ascii="Times New Roman" w:hAnsi="Times New Roman" w:cs="Times New Roman"/>
                <w:sz w:val="20"/>
                <w:szCs w:val="20"/>
              </w:rPr>
            </w:pPr>
          </w:p>
          <w:p w14:paraId="61FBE771" w14:textId="77777777" w:rsidR="00F23FFB" w:rsidRPr="00F23FFB" w:rsidRDefault="00F23FFB" w:rsidP="00C36CDD">
            <w:pPr>
              <w:rPr>
                <w:rFonts w:ascii="Times New Roman" w:hAnsi="Times New Roman" w:cs="Times New Roman"/>
                <w:sz w:val="20"/>
                <w:szCs w:val="20"/>
              </w:rPr>
            </w:pPr>
          </w:p>
          <w:p w14:paraId="21DBC550" w14:textId="77777777" w:rsidR="00F23FFB" w:rsidRPr="00F23FFB" w:rsidRDefault="00F23FFB" w:rsidP="00C36CDD">
            <w:pPr>
              <w:rPr>
                <w:rFonts w:ascii="Times New Roman" w:hAnsi="Times New Roman" w:cs="Times New Roman"/>
                <w:sz w:val="20"/>
                <w:szCs w:val="20"/>
              </w:rPr>
            </w:pPr>
          </w:p>
          <w:p w14:paraId="710C7C36" w14:textId="77777777" w:rsidR="00F23FFB" w:rsidRPr="00F23FFB" w:rsidRDefault="00F23FFB" w:rsidP="00C36CDD">
            <w:pPr>
              <w:rPr>
                <w:rFonts w:ascii="Times New Roman" w:hAnsi="Times New Roman" w:cs="Times New Roman"/>
                <w:sz w:val="20"/>
                <w:szCs w:val="20"/>
              </w:rPr>
            </w:pPr>
          </w:p>
          <w:p w14:paraId="1A78F5FC" w14:textId="070620AD" w:rsidR="00F23FFB" w:rsidRPr="00F23FFB" w:rsidRDefault="00F23FFB" w:rsidP="00C36CDD">
            <w:pPr>
              <w:rPr>
                <w:rFonts w:ascii="Times New Roman" w:hAnsi="Times New Roman" w:cs="Times New Roman"/>
                <w:sz w:val="20"/>
                <w:szCs w:val="20"/>
              </w:rPr>
            </w:pPr>
          </w:p>
          <w:p w14:paraId="30EF33B8" w14:textId="77777777" w:rsidR="00F23FFB" w:rsidRPr="00F23FFB" w:rsidRDefault="00F23FFB" w:rsidP="00C36CDD">
            <w:pPr>
              <w:rPr>
                <w:rFonts w:ascii="Times New Roman" w:hAnsi="Times New Roman" w:cs="Times New Roman"/>
                <w:sz w:val="20"/>
                <w:szCs w:val="20"/>
              </w:rPr>
            </w:pPr>
          </w:p>
          <w:p w14:paraId="7954B81B" w14:textId="77777777" w:rsidR="00F23FFB" w:rsidRPr="00F23FFB" w:rsidRDefault="00F23FFB" w:rsidP="00C36CDD">
            <w:pPr>
              <w:jc w:val="center"/>
              <w:rPr>
                <w:rFonts w:ascii="Times New Roman" w:hAnsi="Times New Roman" w:cs="Times New Roman"/>
                <w:b/>
                <w:sz w:val="20"/>
                <w:szCs w:val="20"/>
              </w:rPr>
            </w:pPr>
            <w:r w:rsidRPr="00F23FFB">
              <w:rPr>
                <w:rFonts w:ascii="Times New Roman" w:hAnsi="Times New Roman" w:cs="Times New Roman"/>
                <w:b/>
                <w:sz w:val="20"/>
                <w:szCs w:val="20"/>
              </w:rPr>
              <w:lastRenderedPageBreak/>
              <w:t>6B</w:t>
            </w:r>
          </w:p>
          <w:p w14:paraId="4227E223" w14:textId="77777777" w:rsidR="00F23FFB" w:rsidRPr="00F23FFB" w:rsidRDefault="00F23FFB" w:rsidP="0071574E">
            <w:pPr>
              <w:jc w:val="center"/>
              <w:rPr>
                <w:rFonts w:ascii="Times New Roman" w:hAnsi="Times New Roman" w:cs="Times New Roman"/>
                <w:b/>
                <w:sz w:val="20"/>
                <w:szCs w:val="20"/>
                <w:lang w:eastAsia="hr-HR"/>
              </w:rPr>
            </w:pPr>
          </w:p>
          <w:p w14:paraId="0F1B3C26" w14:textId="77777777" w:rsidR="00F23FFB" w:rsidRPr="00F23FFB" w:rsidRDefault="00F23FFB" w:rsidP="0071574E">
            <w:pPr>
              <w:jc w:val="center"/>
              <w:rPr>
                <w:rFonts w:ascii="Times New Roman" w:hAnsi="Times New Roman" w:cs="Times New Roman"/>
                <w:b/>
                <w:sz w:val="20"/>
                <w:szCs w:val="20"/>
                <w:lang w:eastAsia="hr-HR"/>
              </w:rPr>
            </w:pPr>
          </w:p>
          <w:p w14:paraId="22DF32B5" w14:textId="336E8923" w:rsidR="00F23FFB" w:rsidRPr="00F23FFB" w:rsidRDefault="00F23FFB" w:rsidP="0071574E">
            <w:pPr>
              <w:jc w:val="center"/>
              <w:rPr>
                <w:rFonts w:ascii="Times New Roman" w:hAnsi="Times New Roman" w:cs="Times New Roman"/>
                <w:b/>
                <w:sz w:val="20"/>
                <w:szCs w:val="20"/>
              </w:rPr>
            </w:pPr>
          </w:p>
          <w:p w14:paraId="67A9065E" w14:textId="77777777" w:rsidR="00F23FFB" w:rsidRPr="00F23FFB" w:rsidRDefault="00F23FFB" w:rsidP="005D5848">
            <w:pPr>
              <w:jc w:val="center"/>
              <w:rPr>
                <w:rFonts w:ascii="Times New Roman" w:hAnsi="Times New Roman" w:cs="Times New Roman"/>
                <w:b/>
                <w:sz w:val="20"/>
                <w:szCs w:val="20"/>
                <w:lang w:eastAsia="hr-HR"/>
              </w:rPr>
            </w:pPr>
          </w:p>
          <w:p w14:paraId="5A664254" w14:textId="77777777" w:rsidR="00F23FFB" w:rsidRPr="00F23FFB" w:rsidRDefault="00F23FFB" w:rsidP="005D5848">
            <w:pPr>
              <w:jc w:val="center"/>
              <w:rPr>
                <w:rFonts w:ascii="Times New Roman" w:hAnsi="Times New Roman" w:cs="Times New Roman"/>
                <w:b/>
                <w:sz w:val="20"/>
                <w:szCs w:val="20"/>
                <w:lang w:eastAsia="hr-HR"/>
              </w:rPr>
            </w:pPr>
          </w:p>
          <w:p w14:paraId="200B65DC" w14:textId="77777777" w:rsidR="00F23FFB" w:rsidRPr="00F23FFB" w:rsidRDefault="00F23FFB" w:rsidP="005D5848">
            <w:pPr>
              <w:jc w:val="center"/>
              <w:rPr>
                <w:rFonts w:ascii="Times New Roman" w:hAnsi="Times New Roman" w:cs="Times New Roman"/>
                <w:b/>
                <w:sz w:val="20"/>
                <w:szCs w:val="20"/>
                <w:lang w:eastAsia="hr-HR"/>
              </w:rPr>
            </w:pPr>
          </w:p>
          <w:p w14:paraId="704F7E7D" w14:textId="77777777" w:rsidR="00F23FFB" w:rsidRPr="00F23FFB" w:rsidRDefault="00F23FFB" w:rsidP="005D5848">
            <w:pPr>
              <w:jc w:val="center"/>
              <w:rPr>
                <w:rFonts w:ascii="Times New Roman" w:hAnsi="Times New Roman" w:cs="Times New Roman"/>
                <w:b/>
                <w:sz w:val="20"/>
                <w:szCs w:val="20"/>
                <w:lang w:eastAsia="hr-HR"/>
              </w:rPr>
            </w:pPr>
          </w:p>
          <w:p w14:paraId="34B46BE2" w14:textId="77777777" w:rsidR="00F23FFB" w:rsidRPr="00F23FFB" w:rsidRDefault="00F23FFB" w:rsidP="005D5848">
            <w:pPr>
              <w:jc w:val="center"/>
              <w:rPr>
                <w:rFonts w:ascii="Times New Roman" w:hAnsi="Times New Roman" w:cs="Times New Roman"/>
                <w:b/>
                <w:sz w:val="20"/>
                <w:szCs w:val="20"/>
                <w:lang w:eastAsia="hr-HR"/>
              </w:rPr>
            </w:pPr>
          </w:p>
          <w:p w14:paraId="089B9B4A" w14:textId="77777777" w:rsidR="00F23FFB" w:rsidRPr="00F23FFB" w:rsidRDefault="00F23FFB" w:rsidP="005D5848">
            <w:pPr>
              <w:jc w:val="center"/>
              <w:rPr>
                <w:rFonts w:ascii="Times New Roman" w:hAnsi="Times New Roman" w:cs="Times New Roman"/>
                <w:b/>
                <w:sz w:val="20"/>
                <w:szCs w:val="20"/>
                <w:lang w:eastAsia="hr-HR"/>
              </w:rPr>
            </w:pPr>
          </w:p>
          <w:p w14:paraId="54A125B9" w14:textId="77777777" w:rsidR="00F23FFB" w:rsidRPr="00F23FFB" w:rsidRDefault="00F23FFB" w:rsidP="005D5848">
            <w:pPr>
              <w:jc w:val="center"/>
              <w:rPr>
                <w:rFonts w:ascii="Times New Roman" w:hAnsi="Times New Roman" w:cs="Times New Roman"/>
                <w:b/>
                <w:sz w:val="20"/>
                <w:szCs w:val="20"/>
                <w:lang w:eastAsia="hr-HR"/>
              </w:rPr>
            </w:pPr>
          </w:p>
          <w:p w14:paraId="4530FAC1" w14:textId="77777777" w:rsidR="00F23FFB" w:rsidRPr="00F23FFB" w:rsidRDefault="00F23FFB" w:rsidP="005D5848">
            <w:pPr>
              <w:jc w:val="center"/>
              <w:rPr>
                <w:rFonts w:ascii="Times New Roman" w:hAnsi="Times New Roman" w:cs="Times New Roman"/>
                <w:b/>
                <w:sz w:val="20"/>
                <w:szCs w:val="20"/>
                <w:lang w:eastAsia="hr-HR"/>
              </w:rPr>
            </w:pPr>
          </w:p>
          <w:p w14:paraId="0310A212" w14:textId="77777777" w:rsidR="00F23FFB" w:rsidRPr="00F23FFB" w:rsidRDefault="00F23FFB" w:rsidP="00C545B7">
            <w:pPr>
              <w:rPr>
                <w:rFonts w:ascii="Times New Roman" w:hAnsi="Times New Roman" w:cs="Times New Roman"/>
                <w:b/>
                <w:sz w:val="20"/>
                <w:szCs w:val="20"/>
                <w:lang w:eastAsia="hr-HR"/>
              </w:rPr>
            </w:pPr>
          </w:p>
          <w:p w14:paraId="30264BDB" w14:textId="77777777" w:rsidR="00F23FFB" w:rsidRPr="00F23FFB" w:rsidRDefault="00F23FFB" w:rsidP="005D5848">
            <w:pPr>
              <w:jc w:val="center"/>
              <w:rPr>
                <w:rFonts w:ascii="Times New Roman" w:hAnsi="Times New Roman" w:cs="Times New Roman"/>
                <w:b/>
                <w:sz w:val="20"/>
                <w:szCs w:val="20"/>
                <w:lang w:eastAsia="hr-HR"/>
              </w:rPr>
            </w:pPr>
          </w:p>
          <w:p w14:paraId="11204678" w14:textId="63E23F5D" w:rsidR="00F23FFB" w:rsidRPr="00F23FFB" w:rsidRDefault="00F23FFB" w:rsidP="00F23FFB">
            <w:pPr>
              <w:jc w:val="center"/>
              <w:rPr>
                <w:rFonts w:ascii="Times New Roman" w:hAnsi="Times New Roman" w:cs="Times New Roman"/>
                <w:b/>
                <w:sz w:val="20"/>
                <w:szCs w:val="20"/>
              </w:rPr>
            </w:pPr>
          </w:p>
        </w:tc>
        <w:tc>
          <w:tcPr>
            <w:tcW w:w="1047" w:type="dxa"/>
            <w:vMerge w:val="restart"/>
          </w:tcPr>
          <w:p w14:paraId="205A055F"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0C5B69FF"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14C4441F"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74ADF680"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50DDF2C7"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3618D2C2"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2C58994F"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79D94930"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7D3DCEF6"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0ABC2473"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34F474E9"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 4B, 5B, 5D</w:t>
            </w:r>
          </w:p>
          <w:p w14:paraId="14A6F863"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0F1558AF"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7FF2E2B6"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57F9981E"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464E7675"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23681622"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26321F5E" w14:textId="77777777"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p>
          <w:p w14:paraId="04935C29" w14:textId="6CC10879" w:rsidR="00F23FFB" w:rsidRPr="00F23FFB" w:rsidRDefault="00F23FFB" w:rsidP="00C36CDD">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lastRenderedPageBreak/>
              <w:t>2A, 4B, 5B, 5D</w:t>
            </w:r>
          </w:p>
        </w:tc>
      </w:tr>
      <w:tr w:rsidR="00F23FFB" w:rsidRPr="00F23FFB" w14:paraId="63BD903A" w14:textId="77777777" w:rsidTr="008A4DAC">
        <w:trPr>
          <w:trHeight w:val="558"/>
        </w:trPr>
        <w:tc>
          <w:tcPr>
            <w:tcW w:w="1188" w:type="dxa"/>
          </w:tcPr>
          <w:p w14:paraId="4529B098" w14:textId="08973F7F"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1.1.2</w:t>
            </w:r>
          </w:p>
        </w:tc>
        <w:tc>
          <w:tcPr>
            <w:tcW w:w="7938" w:type="dxa"/>
          </w:tcPr>
          <w:p w14:paraId="6B689F97" w14:textId="17FB66BE" w:rsidR="00F23FFB" w:rsidRPr="00F23FFB" w:rsidRDefault="00F23FFB" w:rsidP="00446BB3">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color w:val="000000"/>
                <w:sz w:val="20"/>
                <w:szCs w:val="20"/>
              </w:rPr>
              <w:t xml:space="preserve">- objekata: za tov goveda i držanje krava dojilja, za neškodljivo uklanjanje lešina, za prisilno klanje životinja, za tretman životinja protiv zaraznih bolesti, za držanje teladi i junadi, za ispuste, </w:t>
            </w:r>
            <w:r w:rsidRPr="00F23FFB">
              <w:rPr>
                <w:rFonts w:ascii="Times New Roman" w:hAnsi="Times New Roman" w:cs="Times New Roman"/>
                <w:sz w:val="20"/>
                <w:szCs w:val="20"/>
              </w:rPr>
              <w:t xml:space="preserve">za </w:t>
            </w:r>
            <w:proofErr w:type="spellStart"/>
            <w:r w:rsidRPr="00F23FFB">
              <w:rPr>
                <w:rFonts w:ascii="Times New Roman" w:hAnsi="Times New Roman" w:cs="Times New Roman"/>
                <w:sz w:val="20"/>
                <w:szCs w:val="20"/>
              </w:rPr>
              <w:t>osjemenjivanje</w:t>
            </w:r>
            <w:proofErr w:type="spellEnd"/>
            <w:r w:rsidRPr="00F23FFB">
              <w:rPr>
                <w:rFonts w:ascii="Times New Roman" w:hAnsi="Times New Roman" w:cs="Times New Roman"/>
                <w:color w:val="000000"/>
                <w:sz w:val="20"/>
                <w:szCs w:val="20"/>
              </w:rPr>
              <w:t>, za skladištenje opreme, životinjskih proizvoda, repromaterijala, rezervnih dijelova i stelje, za instalaciju opreme za ventilaciju, klimatizaciju, grijanje, popratne energetske objekte uključujući građenje vodovodne (uključujući bunare), plinske, električne (uključujući prostor za upotrebu agregata) hidrantske (s pripadajućom opremom) i kanalizacijske mreže, gromobranske instalacije, mosne vage, ograda oko farme, dezinfekcijske barijere,  za skladištenje i pripremu hrane (s pripadajućom opremom),</w:t>
            </w:r>
            <w:r w:rsidRPr="00F23FFB">
              <w:rPr>
                <w:rFonts w:ascii="Times New Roman" w:hAnsi="Times New Roman" w:cs="Times New Roman"/>
                <w:sz w:val="20"/>
                <w:szCs w:val="20"/>
                <w:lang w:eastAsia="hr-HR"/>
              </w:rPr>
              <w:t xml:space="preserve"> za dnevni odmor radnika uz sanitarni prostor,</w:t>
            </w:r>
            <w:r w:rsidRPr="00F23FFB">
              <w:rPr>
                <w:rFonts w:ascii="Times New Roman" w:hAnsi="Times New Roman" w:cs="Times New Roman"/>
                <w:color w:val="000000"/>
                <w:sz w:val="20"/>
                <w:szCs w:val="20"/>
              </w:rPr>
              <w:t xml:space="preserve"> za potrebe veterinarske službe, za </w:t>
            </w:r>
            <w:r w:rsidRPr="00F23FFB">
              <w:rPr>
                <w:rFonts w:ascii="Times New Roman" w:hAnsi="Times New Roman" w:cs="Times New Roman"/>
                <w:sz w:val="20"/>
                <w:szCs w:val="20"/>
              </w:rPr>
              <w:t xml:space="preserve">uredski prostor, </w:t>
            </w:r>
            <w:r w:rsidRPr="00F23FFB">
              <w:rPr>
                <w:rFonts w:ascii="Times New Roman" w:hAnsi="Times New Roman" w:cs="Times New Roman"/>
                <w:sz w:val="20"/>
                <w:szCs w:val="20"/>
                <w:lang w:eastAsia="hr-HR"/>
              </w:rPr>
              <w:t>prostor za privremeno odlaganje otpada, mreže putova i uređenje okoliša unutar farme</w:t>
            </w:r>
          </w:p>
        </w:tc>
        <w:tc>
          <w:tcPr>
            <w:tcW w:w="850" w:type="dxa"/>
            <w:vMerge/>
          </w:tcPr>
          <w:p w14:paraId="27BF6509" w14:textId="425BFBCA" w:rsidR="00F23FFB" w:rsidRPr="00F23FFB" w:rsidRDefault="00F23FFB" w:rsidP="00F23FFB">
            <w:pPr>
              <w:jc w:val="center"/>
              <w:rPr>
                <w:rFonts w:ascii="Times New Roman" w:hAnsi="Times New Roman" w:cs="Times New Roman"/>
                <w:b/>
                <w:sz w:val="20"/>
                <w:szCs w:val="20"/>
              </w:rPr>
            </w:pPr>
          </w:p>
        </w:tc>
        <w:tc>
          <w:tcPr>
            <w:tcW w:w="1047" w:type="dxa"/>
            <w:vMerge/>
          </w:tcPr>
          <w:p w14:paraId="7493C370" w14:textId="61471A6C" w:rsidR="00F23FFB" w:rsidRPr="00F23FFB" w:rsidRDefault="00F23FFB" w:rsidP="002761BD">
            <w:pPr>
              <w:autoSpaceDE w:val="0"/>
              <w:autoSpaceDN w:val="0"/>
              <w:adjustRightInd w:val="0"/>
              <w:jc w:val="both"/>
              <w:rPr>
                <w:rFonts w:ascii="Times New Roman" w:hAnsi="Times New Roman" w:cs="Times New Roman"/>
                <w:b/>
                <w:color w:val="000000"/>
                <w:sz w:val="20"/>
                <w:szCs w:val="20"/>
              </w:rPr>
            </w:pPr>
          </w:p>
        </w:tc>
      </w:tr>
      <w:tr w:rsidR="00F23FFB" w:rsidRPr="00F23FFB" w14:paraId="549E4E28" w14:textId="77777777" w:rsidTr="008A4DAC">
        <w:trPr>
          <w:trHeight w:val="1873"/>
        </w:trPr>
        <w:tc>
          <w:tcPr>
            <w:tcW w:w="1188" w:type="dxa"/>
          </w:tcPr>
          <w:p w14:paraId="7A52FAAD" w14:textId="2D6BAB0D"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1.1.3</w:t>
            </w:r>
          </w:p>
        </w:tc>
        <w:tc>
          <w:tcPr>
            <w:tcW w:w="7938" w:type="dxa"/>
          </w:tcPr>
          <w:p w14:paraId="5C67B77B" w14:textId="0F438619" w:rsidR="00F23FFB" w:rsidRPr="00F23FFB" w:rsidRDefault="00F23FFB" w:rsidP="004013BB">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color w:val="000000"/>
                <w:sz w:val="20"/>
                <w:szCs w:val="20"/>
              </w:rPr>
              <w:t xml:space="preserve">- objekata: za držanje krmača i/ili tovljenika svinja, uključujući odvojene prostore za </w:t>
            </w:r>
            <w:proofErr w:type="spellStart"/>
            <w:r w:rsidRPr="00F23FFB">
              <w:rPr>
                <w:rFonts w:ascii="Times New Roman" w:hAnsi="Times New Roman" w:cs="Times New Roman"/>
                <w:color w:val="000000"/>
                <w:sz w:val="20"/>
                <w:szCs w:val="20"/>
              </w:rPr>
              <w:t>osjemenjivanje</w:t>
            </w:r>
            <w:proofErr w:type="spellEnd"/>
            <w:r w:rsidRPr="00F23FFB">
              <w:rPr>
                <w:rFonts w:ascii="Times New Roman" w:hAnsi="Times New Roman" w:cs="Times New Roman"/>
                <w:color w:val="000000"/>
                <w:sz w:val="20"/>
                <w:szCs w:val="20"/>
              </w:rPr>
              <w:t xml:space="preserve">, za čekalište, za </w:t>
            </w:r>
            <w:proofErr w:type="spellStart"/>
            <w:r w:rsidRPr="00F23FFB">
              <w:rPr>
                <w:rFonts w:ascii="Times New Roman" w:hAnsi="Times New Roman" w:cs="Times New Roman"/>
                <w:color w:val="000000"/>
                <w:sz w:val="20"/>
                <w:szCs w:val="20"/>
              </w:rPr>
              <w:t>prasilište</w:t>
            </w:r>
            <w:proofErr w:type="spellEnd"/>
            <w:r w:rsidRPr="00F23FFB">
              <w:rPr>
                <w:rFonts w:ascii="Times New Roman" w:hAnsi="Times New Roman" w:cs="Times New Roman"/>
                <w:color w:val="000000"/>
                <w:sz w:val="20"/>
                <w:szCs w:val="20"/>
              </w:rPr>
              <w:t xml:space="preserve">, za odgajalište, za tovilište, za ispuste, za neraste i krmače, za </w:t>
            </w:r>
            <w:proofErr w:type="spellStart"/>
            <w:r w:rsidRPr="00F23FFB">
              <w:rPr>
                <w:rFonts w:ascii="Times New Roman" w:hAnsi="Times New Roman" w:cs="Times New Roman"/>
                <w:color w:val="000000"/>
                <w:sz w:val="20"/>
                <w:szCs w:val="20"/>
              </w:rPr>
              <w:t>nazimice</w:t>
            </w:r>
            <w:proofErr w:type="spellEnd"/>
            <w:r w:rsidRPr="00F23FFB">
              <w:rPr>
                <w:rFonts w:ascii="Times New Roman" w:hAnsi="Times New Roman" w:cs="Times New Roman"/>
                <w:color w:val="000000"/>
                <w:sz w:val="20"/>
                <w:szCs w:val="20"/>
              </w:rPr>
              <w:t xml:space="preserve">, za neškodljivo uklanjanje lešina, za prisilno klanje, za karantenu, za skladištenje opreme, životinjskih proizvoda, repromaterijala, rezervnih dijelova i stelje, za instalaciju opreme za ventilaciju, klimatizaciju, grijanje, popratne energetske objekte, uključujući građenje vodovodne (uključujući bunare), plinske, električne (uključujući prostor za upotrebu agregata) i kanalizacijske mreže,  gromobranske instalacije, mosne vage, ograda oko farme, dezinfekcijske barijere, za skladištenje i pripremu hrane (s pripadajućom opremom), </w:t>
            </w:r>
            <w:r w:rsidRPr="00F23FFB">
              <w:rPr>
                <w:rFonts w:ascii="Times New Roman" w:hAnsi="Times New Roman" w:cs="Times New Roman"/>
                <w:sz w:val="20"/>
                <w:szCs w:val="20"/>
                <w:lang w:eastAsia="hr-HR"/>
              </w:rPr>
              <w:t>za dnevni odmor radnika uz sanitarni prostor, za potrebe veterinarske službe, za uredski prostor, prostor za privremeno odlaganje otpada,  mreže putova i uređenje okoliša unutar farme</w:t>
            </w:r>
          </w:p>
        </w:tc>
        <w:tc>
          <w:tcPr>
            <w:tcW w:w="850" w:type="dxa"/>
            <w:vMerge/>
          </w:tcPr>
          <w:p w14:paraId="11F6D49C" w14:textId="7A30350E" w:rsidR="00F23FFB" w:rsidRPr="00F23FFB" w:rsidRDefault="00F23FFB" w:rsidP="00F23FFB">
            <w:pPr>
              <w:jc w:val="center"/>
              <w:rPr>
                <w:rFonts w:ascii="Times New Roman" w:hAnsi="Times New Roman" w:cs="Times New Roman"/>
                <w:b/>
                <w:sz w:val="20"/>
                <w:szCs w:val="20"/>
              </w:rPr>
            </w:pPr>
          </w:p>
        </w:tc>
        <w:tc>
          <w:tcPr>
            <w:tcW w:w="1047" w:type="dxa"/>
            <w:vMerge/>
          </w:tcPr>
          <w:p w14:paraId="45471FDD" w14:textId="34397A11" w:rsidR="00F23FFB" w:rsidRPr="00F23FFB" w:rsidRDefault="00F23FFB" w:rsidP="002761BD">
            <w:pPr>
              <w:autoSpaceDE w:val="0"/>
              <w:autoSpaceDN w:val="0"/>
              <w:adjustRightInd w:val="0"/>
              <w:jc w:val="both"/>
              <w:rPr>
                <w:rFonts w:ascii="Times New Roman" w:hAnsi="Times New Roman" w:cs="Times New Roman"/>
                <w:b/>
                <w:color w:val="000000"/>
                <w:sz w:val="20"/>
                <w:szCs w:val="20"/>
              </w:rPr>
            </w:pPr>
          </w:p>
        </w:tc>
      </w:tr>
      <w:tr w:rsidR="00F23FFB" w:rsidRPr="00F23FFB" w14:paraId="0C7A93DE" w14:textId="77777777" w:rsidTr="008A4DAC">
        <w:trPr>
          <w:trHeight w:val="2405"/>
        </w:trPr>
        <w:tc>
          <w:tcPr>
            <w:tcW w:w="1188" w:type="dxa"/>
          </w:tcPr>
          <w:p w14:paraId="58292B72" w14:textId="168DE93E"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lastRenderedPageBreak/>
              <w:t>1.1.4</w:t>
            </w:r>
          </w:p>
        </w:tc>
        <w:tc>
          <w:tcPr>
            <w:tcW w:w="7938" w:type="dxa"/>
          </w:tcPr>
          <w:p w14:paraId="3E74A93A" w14:textId="2C7C2368" w:rsidR="00F23FFB" w:rsidRPr="00F23FFB" w:rsidRDefault="00F23FFB" w:rsidP="004013BB">
            <w:pPr>
              <w:autoSpaceDE w:val="0"/>
              <w:autoSpaceDN w:val="0"/>
              <w:adjustRightInd w:val="0"/>
              <w:jc w:val="both"/>
              <w:rPr>
                <w:rFonts w:ascii="Times New Roman" w:hAnsi="Times New Roman" w:cs="Times New Roman"/>
                <w:color w:val="000000"/>
                <w:sz w:val="20"/>
                <w:szCs w:val="20"/>
              </w:rPr>
            </w:pPr>
            <w:r w:rsidRPr="00F23FFB">
              <w:rPr>
                <w:rFonts w:ascii="Times New Roman" w:hAnsi="Times New Roman" w:cs="Times New Roman"/>
                <w:color w:val="000000"/>
                <w:sz w:val="20"/>
                <w:szCs w:val="20"/>
              </w:rPr>
              <w:t xml:space="preserve">- objekata: za držanje konja, magaraca, mula i mazgi, za prisilno klanje životinja, za tretman životinja protiv zaraznih bolesti za neškodljivo uklanjanje lešina, za držanje pomlatka, za ispuste, za skladištenje opreme, za skladištenje životinjskih proizvoda, repromaterijala, rezervnih dijelova i stelje, za instalaciju opreme za ventilaciju, klimatizaciju, grijanje, popratne energetske objekte, uključujući građenje vodovodne (uključujući bunare), plinske, električne (uključujući prostor za upotrebu agregata) hidrantske i kanalizacijske mreže, gromobranske instalacije, mosne vage, ograda oko farme, dezinfekcijske barijere, za skladištenje i pripremu hrane (s pripadajućom opremom), </w:t>
            </w:r>
            <w:r w:rsidRPr="00F23FFB">
              <w:rPr>
                <w:rFonts w:ascii="Times New Roman" w:hAnsi="Times New Roman" w:cs="Times New Roman"/>
                <w:sz w:val="20"/>
                <w:szCs w:val="20"/>
                <w:lang w:eastAsia="hr-HR"/>
              </w:rPr>
              <w:t>za dnevni odmor radnika uz sanitarni prostor, za potrebe veterinarske službe, za uredski prostor, prostor za privremeno odlaganje otpada, mreže putova i uređenje okoliša unutar farme</w:t>
            </w:r>
          </w:p>
        </w:tc>
        <w:tc>
          <w:tcPr>
            <w:tcW w:w="850" w:type="dxa"/>
            <w:vMerge/>
          </w:tcPr>
          <w:p w14:paraId="1C8CF6BB" w14:textId="1281614D" w:rsidR="00F23FFB" w:rsidRPr="00F23FFB" w:rsidRDefault="00F23FFB" w:rsidP="00F23FFB">
            <w:pPr>
              <w:jc w:val="center"/>
              <w:rPr>
                <w:rFonts w:ascii="Times New Roman" w:hAnsi="Times New Roman" w:cs="Times New Roman"/>
                <w:b/>
                <w:sz w:val="20"/>
                <w:szCs w:val="20"/>
              </w:rPr>
            </w:pPr>
          </w:p>
        </w:tc>
        <w:tc>
          <w:tcPr>
            <w:tcW w:w="1047" w:type="dxa"/>
            <w:vMerge/>
          </w:tcPr>
          <w:p w14:paraId="66E2238C" w14:textId="77924EAB" w:rsidR="00F23FFB" w:rsidRPr="00F23FFB" w:rsidRDefault="00F23FFB" w:rsidP="0071574E">
            <w:pPr>
              <w:autoSpaceDE w:val="0"/>
              <w:autoSpaceDN w:val="0"/>
              <w:adjustRightInd w:val="0"/>
              <w:jc w:val="both"/>
              <w:rPr>
                <w:rFonts w:ascii="Times New Roman" w:hAnsi="Times New Roman" w:cs="Times New Roman"/>
                <w:b/>
                <w:color w:val="000000"/>
                <w:sz w:val="20"/>
                <w:szCs w:val="20"/>
              </w:rPr>
            </w:pPr>
          </w:p>
        </w:tc>
      </w:tr>
      <w:tr w:rsidR="00F23FFB" w:rsidRPr="00F23FFB" w14:paraId="239B3A86" w14:textId="77777777" w:rsidTr="008A4DAC">
        <w:trPr>
          <w:trHeight w:val="1679"/>
        </w:trPr>
        <w:tc>
          <w:tcPr>
            <w:tcW w:w="1188" w:type="dxa"/>
          </w:tcPr>
          <w:p w14:paraId="5587759A" w14:textId="5D39A8FE"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1.1.5</w:t>
            </w:r>
          </w:p>
        </w:tc>
        <w:tc>
          <w:tcPr>
            <w:tcW w:w="7938" w:type="dxa"/>
          </w:tcPr>
          <w:p w14:paraId="48B77980" w14:textId="31671AB5" w:rsidR="00F23FFB" w:rsidRPr="00F23FFB" w:rsidRDefault="00F23FFB" w:rsidP="004013BB">
            <w:pPr>
              <w:autoSpaceDE w:val="0"/>
              <w:autoSpaceDN w:val="0"/>
              <w:adjustRightInd w:val="0"/>
              <w:jc w:val="both"/>
              <w:rPr>
                <w:rFonts w:ascii="Times New Roman" w:hAnsi="Times New Roman" w:cs="Times New Roman"/>
                <w:color w:val="000000"/>
                <w:sz w:val="20"/>
                <w:szCs w:val="20"/>
              </w:rPr>
            </w:pPr>
            <w:r w:rsidRPr="00F23FFB">
              <w:rPr>
                <w:rFonts w:ascii="Times New Roman" w:hAnsi="Times New Roman" w:cs="Times New Roman"/>
                <w:sz w:val="20"/>
                <w:szCs w:val="20"/>
              </w:rPr>
              <w:t>- objekata za držanje ovaca i koza, prostora za karantenu, za prisilno klanje, za janjenje/jarenje, za neškodljivo uklanjanje lešina, za držanje janjadi i jaradi, za skladištenje opreme, za skladištenje životinjskih proizvoda,</w:t>
            </w:r>
            <w:r w:rsidRPr="00F23FFB">
              <w:rPr>
                <w:rFonts w:ascii="Times New Roman" w:hAnsi="Times New Roman" w:cs="Times New Roman"/>
                <w:color w:val="000000"/>
                <w:sz w:val="20"/>
                <w:szCs w:val="20"/>
              </w:rPr>
              <w:t xml:space="preserve"> repromaterijala, rezervnih dijelova</w:t>
            </w:r>
            <w:r w:rsidRPr="00F23FFB">
              <w:rPr>
                <w:rFonts w:ascii="Times New Roman" w:hAnsi="Times New Roman" w:cs="Times New Roman"/>
                <w:sz w:val="20"/>
                <w:szCs w:val="20"/>
              </w:rPr>
              <w:t xml:space="preserve">  i stelje, prostora za instalaciju opreme za ventilaciju, klimatizaciju, grijanje, popratne energetske objekte, uključujući građenje vodovodne (uključujući bunare), plinske, električne (uključujući prostor za upotrebu agregata) i kanalizacijske mreže, mosne vage, </w:t>
            </w:r>
            <w:r w:rsidRPr="00F23FFB">
              <w:rPr>
                <w:rFonts w:ascii="Times New Roman" w:hAnsi="Times New Roman" w:cs="Times New Roman"/>
                <w:sz w:val="20"/>
                <w:szCs w:val="20"/>
                <w:lang w:eastAsia="hr-HR"/>
              </w:rPr>
              <w:t>za dnevni odmor radnika uz sanitarni prostor, za uredski prostor, za potrebe veterinarske službe, prostor za privremeno odlaganje otpada, mreže putova i uređenje okoliša unutar farme</w:t>
            </w:r>
          </w:p>
        </w:tc>
        <w:tc>
          <w:tcPr>
            <w:tcW w:w="850" w:type="dxa"/>
            <w:vMerge/>
          </w:tcPr>
          <w:p w14:paraId="41BCF433" w14:textId="718478AC" w:rsidR="00F23FFB" w:rsidRPr="00F23FFB" w:rsidRDefault="00F23FFB" w:rsidP="00F23FFB">
            <w:pPr>
              <w:jc w:val="center"/>
              <w:rPr>
                <w:rFonts w:ascii="Times New Roman" w:hAnsi="Times New Roman" w:cs="Times New Roman"/>
                <w:b/>
                <w:sz w:val="20"/>
                <w:szCs w:val="20"/>
              </w:rPr>
            </w:pPr>
          </w:p>
        </w:tc>
        <w:tc>
          <w:tcPr>
            <w:tcW w:w="1047" w:type="dxa"/>
          </w:tcPr>
          <w:p w14:paraId="154C935C" w14:textId="77777777" w:rsidR="00F23FFB" w:rsidRPr="00F23FFB" w:rsidRDefault="00F23FFB" w:rsidP="0071574E">
            <w:pPr>
              <w:autoSpaceDE w:val="0"/>
              <w:autoSpaceDN w:val="0"/>
              <w:adjustRightInd w:val="0"/>
              <w:jc w:val="both"/>
              <w:rPr>
                <w:rFonts w:ascii="Times New Roman" w:hAnsi="Times New Roman" w:cs="Times New Roman"/>
                <w:b/>
                <w:sz w:val="20"/>
                <w:szCs w:val="20"/>
              </w:rPr>
            </w:pPr>
          </w:p>
          <w:p w14:paraId="5485D611" w14:textId="77777777" w:rsidR="00F23FFB" w:rsidRPr="00F23FFB" w:rsidRDefault="00F23FFB" w:rsidP="004663A8">
            <w:pPr>
              <w:autoSpaceDE w:val="0"/>
              <w:autoSpaceDN w:val="0"/>
              <w:adjustRightInd w:val="0"/>
              <w:jc w:val="center"/>
              <w:rPr>
                <w:rFonts w:ascii="Times New Roman" w:hAnsi="Times New Roman" w:cs="Times New Roman"/>
                <w:b/>
                <w:sz w:val="20"/>
                <w:szCs w:val="20"/>
              </w:rPr>
            </w:pPr>
          </w:p>
          <w:p w14:paraId="08F1140F" w14:textId="35BDFC53" w:rsidR="00F23FFB" w:rsidRPr="00F23FFB" w:rsidRDefault="00F23FFB"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4B, 5D</w:t>
            </w:r>
          </w:p>
        </w:tc>
      </w:tr>
      <w:tr w:rsidR="00F23FFB" w:rsidRPr="00F23FFB" w14:paraId="65A665EC" w14:textId="77777777" w:rsidTr="008A4DAC">
        <w:trPr>
          <w:trHeight w:val="558"/>
        </w:trPr>
        <w:tc>
          <w:tcPr>
            <w:tcW w:w="1188" w:type="dxa"/>
          </w:tcPr>
          <w:p w14:paraId="1520ED91" w14:textId="0814FE54"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1.1.6</w:t>
            </w:r>
          </w:p>
        </w:tc>
        <w:tc>
          <w:tcPr>
            <w:tcW w:w="7938" w:type="dxa"/>
          </w:tcPr>
          <w:p w14:paraId="2B4680B6" w14:textId="77777777" w:rsidR="00F23FFB" w:rsidRPr="00F23FFB" w:rsidRDefault="00F23FFB" w:rsidP="004013BB">
            <w:pPr>
              <w:autoSpaceDE w:val="0"/>
              <w:autoSpaceDN w:val="0"/>
              <w:adjustRightInd w:val="0"/>
              <w:jc w:val="both"/>
              <w:rPr>
                <w:rFonts w:ascii="Times New Roman" w:hAnsi="Times New Roman" w:cs="Times New Roman"/>
                <w:color w:val="000000"/>
                <w:sz w:val="20"/>
                <w:szCs w:val="20"/>
              </w:rPr>
            </w:pPr>
            <w:r w:rsidRPr="00F23FFB">
              <w:rPr>
                <w:rFonts w:ascii="Times New Roman" w:hAnsi="Times New Roman" w:cs="Times New Roman"/>
                <w:sz w:val="20"/>
                <w:szCs w:val="20"/>
              </w:rPr>
              <w:t xml:space="preserve">- objekata: za držanje i tov peradi, </w:t>
            </w:r>
            <w:r w:rsidRPr="00F23FFB">
              <w:rPr>
                <w:rFonts w:ascii="Times New Roman" w:hAnsi="Times New Roman" w:cs="Times New Roman"/>
                <w:color w:val="000000"/>
                <w:sz w:val="20"/>
                <w:szCs w:val="20"/>
              </w:rPr>
              <w:t>za prisilno klanje životinja,</w:t>
            </w:r>
            <w:r w:rsidRPr="00F23FFB">
              <w:rPr>
                <w:rFonts w:ascii="Times New Roman" w:hAnsi="Times New Roman" w:cs="Times New Roman"/>
                <w:sz w:val="20"/>
                <w:szCs w:val="20"/>
              </w:rPr>
              <w:t xml:space="preserve"> </w:t>
            </w:r>
            <w:r w:rsidRPr="00F23FFB">
              <w:rPr>
                <w:rFonts w:ascii="Times New Roman" w:hAnsi="Times New Roman" w:cs="Times New Roman"/>
                <w:color w:val="000000"/>
                <w:sz w:val="20"/>
                <w:szCs w:val="20"/>
              </w:rPr>
              <w:t>za tretman životinja protiv zaraznih bolesti,</w:t>
            </w:r>
            <w:r w:rsidRPr="00F23FFB">
              <w:rPr>
                <w:rFonts w:ascii="Times New Roman" w:hAnsi="Times New Roman" w:cs="Times New Roman"/>
                <w:sz w:val="20"/>
                <w:szCs w:val="20"/>
              </w:rPr>
              <w:t xml:space="preserve"> za neškodljivo uklanjanje lešina, za rashladni uređaj, za privremeno skladištenje lešina na farmi, </w:t>
            </w:r>
            <w:r w:rsidRPr="00F23FFB">
              <w:rPr>
                <w:rFonts w:ascii="Times New Roman" w:hAnsi="Times New Roman" w:cs="Times New Roman"/>
                <w:color w:val="000000"/>
                <w:sz w:val="20"/>
                <w:szCs w:val="20"/>
              </w:rPr>
              <w:t xml:space="preserve"> za skladištenje životinjskih proizvoda, repromaterijala, rezervnih dijelova i stelje, </w:t>
            </w:r>
            <w:r w:rsidRPr="00F23FFB">
              <w:rPr>
                <w:rFonts w:ascii="Times New Roman" w:hAnsi="Times New Roman" w:cs="Times New Roman"/>
                <w:sz w:val="20"/>
                <w:szCs w:val="20"/>
              </w:rPr>
              <w:t xml:space="preserve">za instalaciju tehnološke opreme, opreme za ventilaciju, klimatizaciju, grijanje, popratne energetske objekte, uključujući građenje vodovodne (uključujući bunare), plinske, električne (uključujući prostor za upotrebu agregata) i hidrantske i kanalizacijske mreže, </w:t>
            </w:r>
            <w:r w:rsidRPr="00F23FFB">
              <w:rPr>
                <w:rFonts w:ascii="Times New Roman" w:hAnsi="Times New Roman" w:cs="Times New Roman"/>
                <w:color w:val="000000"/>
                <w:sz w:val="20"/>
                <w:szCs w:val="20"/>
              </w:rPr>
              <w:t xml:space="preserve">gromobranske instalacije, mosne vage, ograda oko farme, dezinfekcijske barijere, za skladištenje i pripremu hrane (s pripadajućom opremom), </w:t>
            </w:r>
            <w:r w:rsidRPr="00F23FFB">
              <w:rPr>
                <w:rFonts w:ascii="Times New Roman" w:hAnsi="Times New Roman" w:cs="Times New Roman"/>
                <w:sz w:val="20"/>
                <w:szCs w:val="20"/>
                <w:lang w:eastAsia="hr-HR"/>
              </w:rPr>
              <w:t>za dnevni odmor radnika uz sanitarni prostor, za uredski prostor, za potrebe veterinarske službe, prostor za privremeno odlaganje otpada,  reže putova i uređenje okoliša unutar farme</w:t>
            </w:r>
          </w:p>
        </w:tc>
        <w:tc>
          <w:tcPr>
            <w:tcW w:w="850" w:type="dxa"/>
            <w:vMerge/>
          </w:tcPr>
          <w:p w14:paraId="4AC47FF6" w14:textId="18C5E01B" w:rsidR="00F23FFB" w:rsidRPr="00F23FFB" w:rsidRDefault="00F23FFB" w:rsidP="00F23FFB">
            <w:pPr>
              <w:jc w:val="center"/>
              <w:rPr>
                <w:rFonts w:ascii="Times New Roman" w:hAnsi="Times New Roman" w:cs="Times New Roman"/>
                <w:b/>
                <w:sz w:val="20"/>
                <w:szCs w:val="20"/>
              </w:rPr>
            </w:pPr>
          </w:p>
        </w:tc>
        <w:tc>
          <w:tcPr>
            <w:tcW w:w="1047" w:type="dxa"/>
            <w:vMerge w:val="restart"/>
          </w:tcPr>
          <w:p w14:paraId="2CDD3CA2"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4AD4B175"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511EB4D3"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3F527A33"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1E5F3476" w14:textId="77777777" w:rsidR="00F23FFB" w:rsidRPr="00F23FFB" w:rsidRDefault="00F23FFB" w:rsidP="004663A8">
            <w:pPr>
              <w:autoSpaceDE w:val="0"/>
              <w:autoSpaceDN w:val="0"/>
              <w:adjustRightInd w:val="0"/>
              <w:jc w:val="both"/>
              <w:rPr>
                <w:rFonts w:ascii="Times New Roman" w:hAnsi="Times New Roman" w:cs="Times New Roman"/>
                <w:b/>
                <w:sz w:val="20"/>
                <w:szCs w:val="20"/>
              </w:rPr>
            </w:pPr>
          </w:p>
          <w:p w14:paraId="66F2E2B5"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2C96AF99"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0CB0C9CD" w14:textId="744CEF7D" w:rsidR="00F23FFB" w:rsidRPr="00F23FFB" w:rsidRDefault="00F23FFB" w:rsidP="00CA119B">
            <w:pPr>
              <w:autoSpaceDE w:val="0"/>
              <w:autoSpaceDN w:val="0"/>
              <w:adjustRightInd w:val="0"/>
              <w:jc w:val="both"/>
              <w:rPr>
                <w:rFonts w:ascii="Times New Roman" w:hAnsi="Times New Roman" w:cs="Times New Roman"/>
                <w:b/>
                <w:sz w:val="20"/>
                <w:szCs w:val="20"/>
              </w:rPr>
            </w:pPr>
          </w:p>
          <w:p w14:paraId="5D25F64B"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3D04F7DE" w14:textId="77777777" w:rsidR="00F23FFB" w:rsidRPr="00F23FFB" w:rsidRDefault="00F23FFB" w:rsidP="00CA119B">
            <w:pPr>
              <w:autoSpaceDE w:val="0"/>
              <w:autoSpaceDN w:val="0"/>
              <w:adjustRightInd w:val="0"/>
              <w:jc w:val="both"/>
              <w:rPr>
                <w:rFonts w:ascii="Times New Roman" w:hAnsi="Times New Roman" w:cs="Times New Roman"/>
                <w:b/>
                <w:sz w:val="20"/>
                <w:szCs w:val="20"/>
              </w:rPr>
            </w:pPr>
          </w:p>
          <w:p w14:paraId="6F6DE2E5" w14:textId="14668B91" w:rsidR="00F23FFB" w:rsidRPr="00F23FFB" w:rsidRDefault="00F23FFB"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4B, 5B, 5D</w:t>
            </w:r>
          </w:p>
        </w:tc>
      </w:tr>
      <w:tr w:rsidR="00F23FFB" w:rsidRPr="00F23FFB" w14:paraId="3B0A2814" w14:textId="77777777" w:rsidTr="008A4DAC">
        <w:trPr>
          <w:trHeight w:val="3015"/>
        </w:trPr>
        <w:tc>
          <w:tcPr>
            <w:tcW w:w="1188" w:type="dxa"/>
          </w:tcPr>
          <w:p w14:paraId="3BA0FCF4" w14:textId="286D9F21"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1.1.7</w:t>
            </w:r>
          </w:p>
        </w:tc>
        <w:tc>
          <w:tcPr>
            <w:tcW w:w="7938" w:type="dxa"/>
          </w:tcPr>
          <w:p w14:paraId="2A14FDE6" w14:textId="20046478" w:rsidR="00F23FFB" w:rsidRPr="00F23FFB" w:rsidRDefault="00F23FFB" w:rsidP="004013BB">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objekata: za držanje kokoši nesilica i/ili uzgoj </w:t>
            </w:r>
            <w:proofErr w:type="spellStart"/>
            <w:r w:rsidRPr="00F23FFB">
              <w:rPr>
                <w:rFonts w:ascii="Times New Roman" w:hAnsi="Times New Roman" w:cs="Times New Roman"/>
                <w:sz w:val="20"/>
                <w:szCs w:val="20"/>
                <w:lang w:eastAsia="hr-HR"/>
              </w:rPr>
              <w:t>pilenki</w:t>
            </w:r>
            <w:proofErr w:type="spellEnd"/>
            <w:r w:rsidRPr="00F23FFB">
              <w:rPr>
                <w:rFonts w:ascii="Times New Roman" w:hAnsi="Times New Roman" w:cs="Times New Roman"/>
                <w:sz w:val="20"/>
                <w:szCs w:val="20"/>
                <w:lang w:eastAsia="hr-HR"/>
              </w:rPr>
              <w:t xml:space="preserve">, </w:t>
            </w:r>
            <w:r w:rsidRPr="00F23FFB">
              <w:rPr>
                <w:rFonts w:ascii="Times New Roman" w:hAnsi="Times New Roman" w:cs="Times New Roman"/>
                <w:sz w:val="20"/>
                <w:szCs w:val="20"/>
              </w:rPr>
              <w:t>za tretman životinja protiv zaraznih bolesti</w:t>
            </w:r>
            <w:r w:rsidRPr="00F23FFB">
              <w:rPr>
                <w:rFonts w:ascii="Times New Roman" w:hAnsi="Times New Roman" w:cs="Times New Roman"/>
                <w:sz w:val="20"/>
                <w:szCs w:val="20"/>
                <w:lang w:eastAsia="hr-HR"/>
              </w:rPr>
              <w:t xml:space="preserve"> za neškodljivo uklanjanje lešina, za rashladni uređaj, za privremeno skladištenje lešina na farmi, ispusta, </w:t>
            </w:r>
            <w:r w:rsidRPr="00F23FFB">
              <w:rPr>
                <w:rFonts w:ascii="Times New Roman" w:hAnsi="Times New Roman" w:cs="Times New Roman"/>
                <w:sz w:val="20"/>
                <w:szCs w:val="20"/>
              </w:rPr>
              <w:t>za skladištenje životinjskih proizvoda, repromaterijala, rezervnih dijelova i stelje</w:t>
            </w:r>
            <w:r w:rsidRPr="00F23FFB">
              <w:rPr>
                <w:rFonts w:ascii="Times New Roman" w:hAnsi="Times New Roman" w:cs="Times New Roman"/>
                <w:sz w:val="20"/>
                <w:szCs w:val="20"/>
                <w:lang w:eastAsia="hr-HR"/>
              </w:rPr>
              <w:t xml:space="preserve"> za instalaciju opreme, za ventilaciju, klimatizaciju, grijanje, popratne energetske objekte, uključujući građenje vodovodne (uključujući bunare), plinske, električne (uključujući prostor za upotrebu agregata) i </w:t>
            </w:r>
            <w:r w:rsidRPr="00F23FFB">
              <w:rPr>
                <w:rFonts w:ascii="Times New Roman" w:hAnsi="Times New Roman" w:cs="Times New Roman"/>
                <w:sz w:val="20"/>
                <w:szCs w:val="20"/>
              </w:rPr>
              <w:t>hidrantske i kanalizacijske mreže, gromobranske instalacije, mosne vage, ograda oko farme, dezinfekcijske barijere, za objekti za skladištenje i pripremu hrane (s pripadajućom opremom) te pratećih objekata za proizvodnju i skladištenje jaja (poput postrojenja za hlađenje ili pakiranje,</w:t>
            </w:r>
            <w:r w:rsidRPr="00F23FFB">
              <w:rPr>
                <w:rFonts w:ascii="Times New Roman" w:hAnsi="Times New Roman" w:cs="Times New Roman"/>
                <w:sz w:val="20"/>
                <w:szCs w:val="20"/>
                <w:lang w:eastAsia="hr-HR"/>
              </w:rPr>
              <w:t xml:space="preserve"> za dnevni odmor radnika uz sanitarni prostor, za uredski prostor, za potrebe veterinarske službe,  prostor za privremeno odlaganje otpada, mreže putova i uređenje okoliša unutar farme</w:t>
            </w:r>
          </w:p>
        </w:tc>
        <w:tc>
          <w:tcPr>
            <w:tcW w:w="850" w:type="dxa"/>
            <w:vMerge/>
          </w:tcPr>
          <w:p w14:paraId="025D318E" w14:textId="59DD9DC9" w:rsidR="00F23FFB" w:rsidRPr="00F23FFB" w:rsidRDefault="00F23FFB" w:rsidP="00F23FFB">
            <w:pPr>
              <w:jc w:val="center"/>
              <w:rPr>
                <w:rFonts w:ascii="Times New Roman" w:hAnsi="Times New Roman" w:cs="Times New Roman"/>
                <w:b/>
                <w:sz w:val="20"/>
                <w:szCs w:val="20"/>
              </w:rPr>
            </w:pPr>
          </w:p>
        </w:tc>
        <w:tc>
          <w:tcPr>
            <w:tcW w:w="1047" w:type="dxa"/>
            <w:vMerge/>
          </w:tcPr>
          <w:p w14:paraId="4C42D5A0" w14:textId="09693901" w:rsidR="00F23FFB" w:rsidRPr="00F23FFB" w:rsidRDefault="00F23FFB" w:rsidP="00CA119B">
            <w:pPr>
              <w:autoSpaceDE w:val="0"/>
              <w:autoSpaceDN w:val="0"/>
              <w:adjustRightInd w:val="0"/>
              <w:jc w:val="both"/>
              <w:rPr>
                <w:rFonts w:ascii="Times New Roman" w:hAnsi="Times New Roman" w:cs="Times New Roman"/>
                <w:b/>
                <w:sz w:val="20"/>
                <w:szCs w:val="20"/>
                <w:lang w:eastAsia="hr-HR"/>
              </w:rPr>
            </w:pPr>
          </w:p>
        </w:tc>
      </w:tr>
      <w:tr w:rsidR="00F23FFB" w:rsidRPr="00F23FFB" w14:paraId="09C693EC" w14:textId="77777777" w:rsidTr="008A4DAC">
        <w:trPr>
          <w:trHeight w:val="714"/>
        </w:trPr>
        <w:tc>
          <w:tcPr>
            <w:tcW w:w="1188" w:type="dxa"/>
          </w:tcPr>
          <w:p w14:paraId="0FB066A7" w14:textId="5F3AAF37"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1.1.8</w:t>
            </w:r>
          </w:p>
        </w:tc>
        <w:tc>
          <w:tcPr>
            <w:tcW w:w="7938" w:type="dxa"/>
          </w:tcPr>
          <w:p w14:paraId="7D5ED0E8" w14:textId="638F0BD6" w:rsidR="00F23FFB" w:rsidRPr="00F23FFB" w:rsidRDefault="00F23FFB" w:rsidP="004013BB">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objekata: za </w:t>
            </w:r>
            <w:proofErr w:type="spellStart"/>
            <w:r w:rsidRPr="00F23FFB">
              <w:rPr>
                <w:rFonts w:ascii="Times New Roman" w:hAnsi="Times New Roman" w:cs="Times New Roman"/>
                <w:sz w:val="20"/>
                <w:szCs w:val="20"/>
                <w:lang w:eastAsia="hr-HR"/>
              </w:rPr>
              <w:t>valenje</w:t>
            </w:r>
            <w:proofErr w:type="spellEnd"/>
            <w:r w:rsidRPr="00F23FFB">
              <w:rPr>
                <w:rFonts w:ascii="Times New Roman" w:hAnsi="Times New Roman" w:cs="Times New Roman"/>
                <w:sz w:val="20"/>
                <w:szCs w:val="20"/>
                <w:lang w:eastAsia="hr-HR"/>
              </w:rPr>
              <w:t xml:space="preserve"> jednodnevnih pilića  (JDP),  za neškodljivo uklanjanje lešina, za ispust, za instalaciju opreme za ventilaciju, klimatizaciju, grijanje, popratne energetske objekte, uključujući građenje vodovodne (uključujući bunare), plinske, električne (uključujući upotrebu agregata) i </w:t>
            </w:r>
            <w:r w:rsidRPr="00F23FFB">
              <w:rPr>
                <w:rFonts w:ascii="Times New Roman" w:hAnsi="Times New Roman" w:cs="Times New Roman"/>
                <w:sz w:val="20"/>
                <w:szCs w:val="20"/>
              </w:rPr>
              <w:t xml:space="preserve">hidrantske i kanalizacijske mreže, </w:t>
            </w:r>
            <w:r w:rsidRPr="00F23FFB">
              <w:rPr>
                <w:rFonts w:ascii="Times New Roman" w:hAnsi="Times New Roman" w:cs="Times New Roman"/>
                <w:color w:val="000000"/>
                <w:sz w:val="20"/>
                <w:szCs w:val="20"/>
              </w:rPr>
              <w:t xml:space="preserve">gromobranske instalacije mosne vage, ograda oko farme, dezinfekcijske barijere, za skladištenje i pripremu hrane (s pripadajućom opremom), </w:t>
            </w:r>
            <w:r w:rsidRPr="00F23FFB">
              <w:rPr>
                <w:rFonts w:ascii="Times New Roman" w:hAnsi="Times New Roman" w:cs="Times New Roman"/>
                <w:sz w:val="20"/>
                <w:szCs w:val="20"/>
                <w:lang w:eastAsia="hr-HR"/>
              </w:rPr>
              <w:t>za dnevni odmor radnika uz sanitarni prostor, za potrebe veterinarske službe, prostor za privremeno odlaganje otpada, za uredski prostor, mreže putova i uređenje okoliša unutar farme</w:t>
            </w:r>
          </w:p>
        </w:tc>
        <w:tc>
          <w:tcPr>
            <w:tcW w:w="850" w:type="dxa"/>
            <w:vMerge/>
          </w:tcPr>
          <w:p w14:paraId="398155FC" w14:textId="1887392E" w:rsidR="00F23FFB" w:rsidRPr="00F23FFB" w:rsidRDefault="00F23FFB" w:rsidP="00F23FFB">
            <w:pPr>
              <w:jc w:val="center"/>
              <w:rPr>
                <w:rFonts w:ascii="Times New Roman" w:hAnsi="Times New Roman" w:cs="Times New Roman"/>
                <w:b/>
                <w:sz w:val="20"/>
                <w:szCs w:val="20"/>
              </w:rPr>
            </w:pPr>
          </w:p>
        </w:tc>
        <w:tc>
          <w:tcPr>
            <w:tcW w:w="1047" w:type="dxa"/>
            <w:vMerge/>
          </w:tcPr>
          <w:p w14:paraId="31CC6835" w14:textId="178A4125" w:rsidR="00F23FFB" w:rsidRPr="00F23FFB" w:rsidRDefault="00F23FFB" w:rsidP="00CA119B">
            <w:pPr>
              <w:autoSpaceDE w:val="0"/>
              <w:autoSpaceDN w:val="0"/>
              <w:adjustRightInd w:val="0"/>
              <w:jc w:val="both"/>
              <w:rPr>
                <w:rFonts w:ascii="Times New Roman" w:hAnsi="Times New Roman" w:cs="Times New Roman"/>
                <w:b/>
                <w:sz w:val="20"/>
                <w:szCs w:val="20"/>
                <w:lang w:eastAsia="hr-HR"/>
              </w:rPr>
            </w:pPr>
          </w:p>
        </w:tc>
      </w:tr>
      <w:tr w:rsidR="00F23FFB" w:rsidRPr="00F23FFB" w14:paraId="6CECA231" w14:textId="77777777" w:rsidTr="008A4DAC">
        <w:trPr>
          <w:trHeight w:val="714"/>
        </w:trPr>
        <w:tc>
          <w:tcPr>
            <w:tcW w:w="1188" w:type="dxa"/>
          </w:tcPr>
          <w:p w14:paraId="22256FF8" w14:textId="6960C485"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1.1.9</w:t>
            </w:r>
          </w:p>
        </w:tc>
        <w:tc>
          <w:tcPr>
            <w:tcW w:w="7938" w:type="dxa"/>
          </w:tcPr>
          <w:p w14:paraId="11454F85" w14:textId="45EF24D2" w:rsidR="00F23FFB" w:rsidRPr="00F23FFB" w:rsidRDefault="001B4737" w:rsidP="00AB6033">
            <w:pPr>
              <w:autoSpaceDE w:val="0"/>
              <w:autoSpaceDN w:val="0"/>
              <w:adjustRightInd w:val="0"/>
              <w:jc w:val="both"/>
              <w:rPr>
                <w:rFonts w:ascii="Times New Roman" w:hAnsi="Times New Roman" w:cs="Times New Roman"/>
                <w:sz w:val="20"/>
                <w:szCs w:val="20"/>
                <w:lang w:eastAsia="hr-HR"/>
              </w:rPr>
            </w:pPr>
            <w:r>
              <w:rPr>
                <w:rFonts w:ascii="Times New Roman" w:hAnsi="Times New Roman" w:cs="Times New Roman"/>
                <w:sz w:val="20"/>
                <w:szCs w:val="20"/>
                <w:lang w:eastAsia="hr-HR"/>
              </w:rPr>
              <w:t xml:space="preserve">- </w:t>
            </w:r>
            <w:r w:rsidR="00F23FFB" w:rsidRPr="00F23FFB">
              <w:rPr>
                <w:rFonts w:ascii="Times New Roman" w:hAnsi="Times New Roman" w:cs="Times New Roman"/>
                <w:sz w:val="20"/>
                <w:szCs w:val="20"/>
                <w:lang w:eastAsia="hr-HR"/>
              </w:rPr>
              <w:t xml:space="preserve">ZA OSTALE ŽIVOTINJE objekata: za držanje, prostora za ispust, neškodljivo uklanjanje lešina, za skladištenje opreme, životinjskih proizvoda i stelje, za instalaciju opreme za </w:t>
            </w:r>
            <w:r w:rsidR="00F23FFB" w:rsidRPr="00F23FFB">
              <w:rPr>
                <w:rFonts w:ascii="Times New Roman" w:hAnsi="Times New Roman" w:cs="Times New Roman"/>
                <w:sz w:val="20"/>
                <w:szCs w:val="20"/>
                <w:lang w:eastAsia="hr-HR"/>
              </w:rPr>
              <w:lastRenderedPageBreak/>
              <w:t>ventilaciju, klimatizaciju, grijanje, popratne energetske objekte, uključujući građenje vodovodne (uključujući bunare), plinske, električne (uključujući prostor za upotrebu agregata) i</w:t>
            </w:r>
            <w:r w:rsidR="00F23FFB" w:rsidRPr="00F23FFB">
              <w:rPr>
                <w:rFonts w:ascii="Times New Roman" w:hAnsi="Times New Roman" w:cs="Times New Roman"/>
                <w:sz w:val="20"/>
                <w:szCs w:val="20"/>
              </w:rPr>
              <w:t xml:space="preserve"> hidrantske i kanalizacijske mreže, </w:t>
            </w:r>
            <w:r w:rsidR="00F23FFB" w:rsidRPr="00F23FFB">
              <w:rPr>
                <w:rFonts w:ascii="Times New Roman" w:hAnsi="Times New Roman" w:cs="Times New Roman"/>
                <w:color w:val="000000"/>
                <w:sz w:val="20"/>
                <w:szCs w:val="20"/>
              </w:rPr>
              <w:t xml:space="preserve">gromobranske instalacije mosne vage, ograda oko farme, dezinfekcijske barijere, za skladištenje i pripremu hrane (s pripadajućom opremom), </w:t>
            </w:r>
            <w:r w:rsidR="00F23FFB" w:rsidRPr="00F23FFB">
              <w:rPr>
                <w:rFonts w:ascii="Times New Roman" w:hAnsi="Times New Roman" w:cs="Times New Roman"/>
                <w:sz w:val="20"/>
                <w:szCs w:val="20"/>
                <w:lang w:eastAsia="hr-HR"/>
              </w:rPr>
              <w:t xml:space="preserve"> za dnevni odmor radnika uz sanitarni prostor, za uredski prostor, za potrebe veterinarske službe, prostor za privremeno odlaganje otpada, mreže putova i uređenje okoliša unutar farme</w:t>
            </w:r>
          </w:p>
        </w:tc>
        <w:tc>
          <w:tcPr>
            <w:tcW w:w="850" w:type="dxa"/>
            <w:vMerge/>
          </w:tcPr>
          <w:p w14:paraId="2B084D4D" w14:textId="53042C38" w:rsidR="00F23FFB" w:rsidRPr="00F23FFB" w:rsidRDefault="00F23FFB" w:rsidP="00F23FFB">
            <w:pPr>
              <w:jc w:val="center"/>
              <w:rPr>
                <w:rFonts w:ascii="Times New Roman" w:hAnsi="Times New Roman" w:cs="Times New Roman"/>
                <w:b/>
                <w:sz w:val="20"/>
                <w:szCs w:val="20"/>
              </w:rPr>
            </w:pPr>
          </w:p>
        </w:tc>
        <w:tc>
          <w:tcPr>
            <w:tcW w:w="1047" w:type="dxa"/>
            <w:vMerge/>
          </w:tcPr>
          <w:p w14:paraId="788A4E59" w14:textId="636E2B4F" w:rsidR="00F23FFB" w:rsidRPr="00F23FFB" w:rsidRDefault="00F23FFB" w:rsidP="0071574E">
            <w:pPr>
              <w:autoSpaceDE w:val="0"/>
              <w:autoSpaceDN w:val="0"/>
              <w:adjustRightInd w:val="0"/>
              <w:jc w:val="both"/>
              <w:rPr>
                <w:rFonts w:ascii="Times New Roman" w:hAnsi="Times New Roman" w:cs="Times New Roman"/>
                <w:b/>
                <w:sz w:val="20"/>
                <w:szCs w:val="20"/>
                <w:lang w:eastAsia="hr-HR"/>
              </w:rPr>
            </w:pPr>
          </w:p>
        </w:tc>
      </w:tr>
      <w:tr w:rsidR="00F23FFB" w:rsidRPr="00F23FFB" w14:paraId="14176253" w14:textId="77777777" w:rsidTr="008A4DAC">
        <w:tc>
          <w:tcPr>
            <w:tcW w:w="1188" w:type="dxa"/>
          </w:tcPr>
          <w:p w14:paraId="4D17275D" w14:textId="405FFF9A" w:rsidR="00F23FFB" w:rsidRPr="00F23FFB" w:rsidRDefault="00F23FFB"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1.1.10</w:t>
            </w:r>
          </w:p>
        </w:tc>
        <w:tc>
          <w:tcPr>
            <w:tcW w:w="7938" w:type="dxa"/>
          </w:tcPr>
          <w:p w14:paraId="0C4DF47A" w14:textId="77777777" w:rsidR="00F23FFB" w:rsidRPr="00F23FFB" w:rsidRDefault="00F23FFB"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fiksne ograde za travnjake (torovi)</w:t>
            </w:r>
          </w:p>
        </w:tc>
        <w:tc>
          <w:tcPr>
            <w:tcW w:w="850" w:type="dxa"/>
            <w:vMerge/>
          </w:tcPr>
          <w:p w14:paraId="25A8B00F" w14:textId="47B6D7F3" w:rsidR="00F23FFB" w:rsidRPr="00F23FFB" w:rsidRDefault="00F23FFB" w:rsidP="00F23FFB">
            <w:pPr>
              <w:jc w:val="center"/>
              <w:rPr>
                <w:rFonts w:ascii="Times New Roman" w:hAnsi="Times New Roman" w:cs="Times New Roman"/>
                <w:b/>
                <w:sz w:val="20"/>
                <w:szCs w:val="20"/>
              </w:rPr>
            </w:pPr>
          </w:p>
        </w:tc>
        <w:tc>
          <w:tcPr>
            <w:tcW w:w="1047" w:type="dxa"/>
          </w:tcPr>
          <w:p w14:paraId="5376EAB7" w14:textId="768F3685" w:rsidR="00F23FFB" w:rsidRPr="00F23FFB" w:rsidRDefault="00F23FFB" w:rsidP="004663A8">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F23FFB" w:rsidRPr="00F23FFB" w14:paraId="5911C42C" w14:textId="77777777" w:rsidTr="008A4DAC">
        <w:tc>
          <w:tcPr>
            <w:tcW w:w="1188" w:type="dxa"/>
          </w:tcPr>
          <w:p w14:paraId="262F6F45" w14:textId="31B28752" w:rsidR="00F23FFB" w:rsidRPr="00F23FFB" w:rsidRDefault="00F23FFB" w:rsidP="00FB7EFD">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1.1.11</w:t>
            </w:r>
          </w:p>
        </w:tc>
        <w:tc>
          <w:tcPr>
            <w:tcW w:w="7938" w:type="dxa"/>
          </w:tcPr>
          <w:p w14:paraId="04CC7CE7" w14:textId="333326C2" w:rsidR="00F23FFB" w:rsidRPr="00F23FFB" w:rsidRDefault="00F23FFB" w:rsidP="00FB7EFD">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w:t>
            </w:r>
            <w:r w:rsidRPr="00F23FFB">
              <w:rPr>
                <w:rFonts w:ascii="Times New Roman" w:hAnsi="Times New Roman"/>
                <w:sz w:val="20"/>
                <w:szCs w:val="20"/>
              </w:rPr>
              <w:t xml:space="preserve"> ostali nespomenuti objekti</w:t>
            </w:r>
          </w:p>
        </w:tc>
        <w:tc>
          <w:tcPr>
            <w:tcW w:w="850" w:type="dxa"/>
            <w:vMerge/>
          </w:tcPr>
          <w:p w14:paraId="33E0690C" w14:textId="442EC52E" w:rsidR="00F23FFB" w:rsidRPr="00F23FFB" w:rsidRDefault="00F23FFB" w:rsidP="00FB7EFD">
            <w:pPr>
              <w:jc w:val="center"/>
              <w:rPr>
                <w:rFonts w:ascii="Times New Roman" w:hAnsi="Times New Roman" w:cs="Times New Roman"/>
                <w:b/>
                <w:sz w:val="20"/>
                <w:szCs w:val="20"/>
                <w:lang w:eastAsia="hr-HR"/>
              </w:rPr>
            </w:pPr>
          </w:p>
        </w:tc>
        <w:tc>
          <w:tcPr>
            <w:tcW w:w="1047" w:type="dxa"/>
          </w:tcPr>
          <w:p w14:paraId="432AB941" w14:textId="00821789" w:rsidR="00F23FFB" w:rsidRPr="00F23FFB" w:rsidRDefault="00F23FFB" w:rsidP="00FB7EFD">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9E070B" w:rsidRPr="00F23FFB" w14:paraId="2C5ED175" w14:textId="77777777" w:rsidTr="008A4DAC">
        <w:trPr>
          <w:trHeight w:val="285"/>
        </w:trPr>
        <w:tc>
          <w:tcPr>
            <w:tcW w:w="1188" w:type="dxa"/>
          </w:tcPr>
          <w:p w14:paraId="6023B695" w14:textId="3DDD9641" w:rsidR="009E070B" w:rsidRPr="00F23FFB" w:rsidRDefault="009E070B"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1.2</w:t>
            </w:r>
          </w:p>
        </w:tc>
        <w:tc>
          <w:tcPr>
            <w:tcW w:w="9835" w:type="dxa"/>
            <w:gridSpan w:val="3"/>
          </w:tcPr>
          <w:p w14:paraId="44B344AF" w14:textId="426BA953" w:rsidR="009E070B" w:rsidRPr="00F23FFB" w:rsidRDefault="009E070B" w:rsidP="009E070B">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Oprema</w:t>
            </w:r>
          </w:p>
        </w:tc>
      </w:tr>
      <w:tr w:rsidR="00600479" w:rsidRPr="00F23FFB" w14:paraId="651F6F99" w14:textId="77777777" w:rsidTr="008A4DAC">
        <w:tc>
          <w:tcPr>
            <w:tcW w:w="1188" w:type="dxa"/>
          </w:tcPr>
          <w:p w14:paraId="4C962DD9" w14:textId="78DA173F" w:rsidR="00600479" w:rsidRPr="00F23FFB" w:rsidRDefault="00600479" w:rsidP="000A6024">
            <w:pPr>
              <w:autoSpaceDE w:val="0"/>
              <w:autoSpaceDN w:val="0"/>
              <w:adjustRightInd w:val="0"/>
              <w:jc w:val="center"/>
              <w:rPr>
                <w:rFonts w:ascii="Times New Roman" w:hAnsi="Times New Roman" w:cs="Times New Roman"/>
                <w:bCs/>
                <w:iCs/>
                <w:sz w:val="20"/>
                <w:szCs w:val="20"/>
              </w:rPr>
            </w:pPr>
            <w:r w:rsidRPr="00F23FFB">
              <w:rPr>
                <w:rFonts w:ascii="Times New Roman" w:hAnsi="Times New Roman" w:cs="Times New Roman"/>
                <w:bCs/>
                <w:iCs/>
                <w:sz w:val="20"/>
                <w:szCs w:val="20"/>
              </w:rPr>
              <w:t>1.2.1</w:t>
            </w:r>
          </w:p>
        </w:tc>
        <w:tc>
          <w:tcPr>
            <w:tcW w:w="7938" w:type="dxa"/>
          </w:tcPr>
          <w:p w14:paraId="3869CE73"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w:t>
            </w:r>
            <w:proofErr w:type="spellStart"/>
            <w:r w:rsidRPr="00F23FFB">
              <w:rPr>
                <w:rFonts w:ascii="Times New Roman" w:hAnsi="Times New Roman" w:cs="Times New Roman"/>
                <w:sz w:val="20"/>
                <w:szCs w:val="20"/>
                <w:lang w:eastAsia="hr-HR"/>
              </w:rPr>
              <w:t>izmuzišta</w:t>
            </w:r>
            <w:proofErr w:type="spellEnd"/>
            <w:r w:rsidRPr="00F23FFB">
              <w:rPr>
                <w:rFonts w:ascii="Times New Roman" w:hAnsi="Times New Roman" w:cs="Times New Roman"/>
                <w:sz w:val="20"/>
                <w:szCs w:val="20"/>
                <w:lang w:eastAsia="hr-HR"/>
              </w:rPr>
              <w:t xml:space="preserve"> za strojnu mužnju, uključujući i pokretne muzne jedinice, robot za mužnju (sa svim elementima, materijalom i montažom)</w:t>
            </w:r>
          </w:p>
        </w:tc>
        <w:tc>
          <w:tcPr>
            <w:tcW w:w="850" w:type="dxa"/>
            <w:vMerge w:val="restart"/>
          </w:tcPr>
          <w:p w14:paraId="636E056C" w14:textId="77777777" w:rsidR="00600479" w:rsidRPr="00F23FFB" w:rsidRDefault="00600479" w:rsidP="0071574E">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227A7C3B" w14:textId="77777777" w:rsidR="00600479" w:rsidRPr="00F23FFB" w:rsidRDefault="00600479" w:rsidP="004663A8">
            <w:pPr>
              <w:jc w:val="center"/>
              <w:rPr>
                <w:rFonts w:ascii="Times New Roman" w:hAnsi="Times New Roman" w:cs="Times New Roman"/>
                <w:b/>
                <w:sz w:val="20"/>
                <w:szCs w:val="20"/>
                <w:lang w:eastAsia="hr-HR"/>
              </w:rPr>
            </w:pPr>
          </w:p>
          <w:p w14:paraId="4FFC9689" w14:textId="77777777" w:rsidR="00600479" w:rsidRPr="00F23FFB" w:rsidRDefault="00600479" w:rsidP="004663A8">
            <w:pPr>
              <w:jc w:val="center"/>
              <w:rPr>
                <w:rFonts w:ascii="Times New Roman" w:hAnsi="Times New Roman" w:cs="Times New Roman"/>
                <w:b/>
                <w:sz w:val="20"/>
                <w:szCs w:val="20"/>
                <w:lang w:eastAsia="hr-HR"/>
              </w:rPr>
            </w:pPr>
          </w:p>
          <w:p w14:paraId="2827DAF7" w14:textId="77777777" w:rsidR="00600479" w:rsidRPr="00F23FFB" w:rsidRDefault="00600479" w:rsidP="004663A8">
            <w:pPr>
              <w:jc w:val="center"/>
              <w:rPr>
                <w:rFonts w:ascii="Times New Roman" w:hAnsi="Times New Roman" w:cs="Times New Roman"/>
                <w:b/>
                <w:sz w:val="20"/>
                <w:szCs w:val="20"/>
                <w:lang w:eastAsia="hr-HR"/>
              </w:rPr>
            </w:pPr>
          </w:p>
          <w:p w14:paraId="1C07FD5D" w14:textId="77777777" w:rsidR="00600479" w:rsidRPr="00F23FFB" w:rsidRDefault="00600479" w:rsidP="004663A8">
            <w:pPr>
              <w:jc w:val="center"/>
              <w:rPr>
                <w:rFonts w:ascii="Times New Roman" w:hAnsi="Times New Roman" w:cs="Times New Roman"/>
                <w:b/>
                <w:sz w:val="20"/>
                <w:szCs w:val="20"/>
                <w:lang w:eastAsia="hr-HR"/>
              </w:rPr>
            </w:pPr>
          </w:p>
          <w:p w14:paraId="798FA522" w14:textId="77777777" w:rsidR="00600479" w:rsidRPr="00F23FFB" w:rsidRDefault="00600479" w:rsidP="004663A8">
            <w:pPr>
              <w:jc w:val="center"/>
              <w:rPr>
                <w:rFonts w:ascii="Times New Roman" w:hAnsi="Times New Roman" w:cs="Times New Roman"/>
                <w:b/>
                <w:sz w:val="20"/>
                <w:szCs w:val="20"/>
                <w:lang w:eastAsia="hr-HR"/>
              </w:rPr>
            </w:pPr>
          </w:p>
          <w:p w14:paraId="16BF0D14" w14:textId="77777777" w:rsidR="00600479" w:rsidRPr="00F23FFB" w:rsidRDefault="00600479" w:rsidP="004663A8">
            <w:pPr>
              <w:jc w:val="center"/>
              <w:rPr>
                <w:rFonts w:ascii="Times New Roman" w:hAnsi="Times New Roman" w:cs="Times New Roman"/>
                <w:b/>
                <w:sz w:val="20"/>
                <w:szCs w:val="20"/>
                <w:lang w:eastAsia="hr-HR"/>
              </w:rPr>
            </w:pPr>
          </w:p>
          <w:p w14:paraId="3A657854" w14:textId="16036861" w:rsidR="00600479" w:rsidRPr="00F23FFB" w:rsidRDefault="00600479" w:rsidP="009E7141">
            <w:pPr>
              <w:rPr>
                <w:rFonts w:ascii="Times New Roman" w:hAnsi="Times New Roman" w:cs="Times New Roman"/>
                <w:b/>
                <w:sz w:val="20"/>
                <w:szCs w:val="20"/>
              </w:rPr>
            </w:pPr>
          </w:p>
          <w:p w14:paraId="4D304A2F" w14:textId="77777777" w:rsidR="00600479" w:rsidRPr="00F23FFB" w:rsidRDefault="00600479" w:rsidP="000F0C49">
            <w:pPr>
              <w:jc w:val="center"/>
              <w:rPr>
                <w:rFonts w:ascii="Times New Roman" w:hAnsi="Times New Roman" w:cs="Times New Roman"/>
                <w:b/>
                <w:sz w:val="20"/>
                <w:szCs w:val="20"/>
                <w:lang w:eastAsia="hr-HR"/>
              </w:rPr>
            </w:pPr>
          </w:p>
          <w:p w14:paraId="509AC9D6" w14:textId="77777777" w:rsidR="00600479" w:rsidRPr="00F23FFB" w:rsidRDefault="00600479" w:rsidP="000F0C49">
            <w:pPr>
              <w:jc w:val="center"/>
              <w:rPr>
                <w:rFonts w:ascii="Times New Roman" w:hAnsi="Times New Roman" w:cs="Times New Roman"/>
                <w:b/>
                <w:sz w:val="20"/>
                <w:szCs w:val="20"/>
                <w:lang w:eastAsia="hr-HR"/>
              </w:rPr>
            </w:pPr>
          </w:p>
          <w:p w14:paraId="5D3DEBA2" w14:textId="77777777" w:rsidR="00600479" w:rsidRPr="00F23FFB" w:rsidRDefault="00600479" w:rsidP="000F0C49">
            <w:pPr>
              <w:jc w:val="center"/>
              <w:rPr>
                <w:rFonts w:ascii="Times New Roman" w:hAnsi="Times New Roman" w:cs="Times New Roman"/>
                <w:b/>
                <w:sz w:val="20"/>
                <w:szCs w:val="20"/>
                <w:lang w:eastAsia="hr-HR"/>
              </w:rPr>
            </w:pPr>
          </w:p>
          <w:p w14:paraId="2B859E56" w14:textId="77777777" w:rsidR="00600479" w:rsidRPr="00F23FFB" w:rsidRDefault="00600479" w:rsidP="000F0C49">
            <w:pPr>
              <w:jc w:val="center"/>
              <w:rPr>
                <w:rFonts w:ascii="Times New Roman" w:hAnsi="Times New Roman" w:cs="Times New Roman"/>
                <w:b/>
                <w:sz w:val="20"/>
                <w:szCs w:val="20"/>
                <w:lang w:eastAsia="hr-HR"/>
              </w:rPr>
            </w:pPr>
          </w:p>
          <w:p w14:paraId="5C49DB32" w14:textId="77777777" w:rsidR="00600479" w:rsidRPr="00F23FFB" w:rsidRDefault="00600479" w:rsidP="00CA119B">
            <w:pPr>
              <w:jc w:val="center"/>
              <w:rPr>
                <w:rFonts w:ascii="Times New Roman" w:hAnsi="Times New Roman" w:cs="Times New Roman"/>
                <w:b/>
                <w:sz w:val="20"/>
                <w:szCs w:val="20"/>
                <w:lang w:eastAsia="hr-HR"/>
              </w:rPr>
            </w:pPr>
          </w:p>
          <w:p w14:paraId="58FEB998" w14:textId="3AE67DBB" w:rsidR="00600479" w:rsidRDefault="00600479" w:rsidP="00CA119B">
            <w:pPr>
              <w:jc w:val="center"/>
              <w:rPr>
                <w:rFonts w:ascii="Times New Roman" w:hAnsi="Times New Roman" w:cs="Times New Roman"/>
                <w:b/>
                <w:sz w:val="20"/>
                <w:szCs w:val="20"/>
                <w:lang w:eastAsia="hr-HR"/>
              </w:rPr>
            </w:pPr>
          </w:p>
          <w:p w14:paraId="3772421B" w14:textId="355ED11D" w:rsidR="00600479" w:rsidRDefault="00600479" w:rsidP="00CA119B">
            <w:pPr>
              <w:jc w:val="center"/>
              <w:rPr>
                <w:rFonts w:ascii="Times New Roman" w:hAnsi="Times New Roman" w:cs="Times New Roman"/>
                <w:b/>
                <w:sz w:val="20"/>
                <w:szCs w:val="20"/>
                <w:lang w:eastAsia="hr-HR"/>
              </w:rPr>
            </w:pPr>
          </w:p>
          <w:p w14:paraId="11890E12" w14:textId="51ED756C" w:rsidR="00600479" w:rsidRDefault="00600479" w:rsidP="00CA119B">
            <w:pPr>
              <w:jc w:val="center"/>
              <w:rPr>
                <w:rFonts w:ascii="Times New Roman" w:hAnsi="Times New Roman" w:cs="Times New Roman"/>
                <w:b/>
                <w:sz w:val="20"/>
                <w:szCs w:val="20"/>
                <w:lang w:eastAsia="hr-HR"/>
              </w:rPr>
            </w:pPr>
          </w:p>
          <w:p w14:paraId="1DBE8282" w14:textId="30A179A3" w:rsidR="00600479" w:rsidRDefault="00600479" w:rsidP="00CA119B">
            <w:pPr>
              <w:jc w:val="center"/>
              <w:rPr>
                <w:rFonts w:ascii="Times New Roman" w:hAnsi="Times New Roman" w:cs="Times New Roman"/>
                <w:b/>
                <w:sz w:val="20"/>
                <w:szCs w:val="20"/>
                <w:lang w:eastAsia="hr-HR"/>
              </w:rPr>
            </w:pPr>
          </w:p>
          <w:p w14:paraId="3DC435D6" w14:textId="2B52217E" w:rsidR="00600479" w:rsidRDefault="00600479" w:rsidP="00CA119B">
            <w:pPr>
              <w:jc w:val="center"/>
              <w:rPr>
                <w:rFonts w:ascii="Times New Roman" w:hAnsi="Times New Roman" w:cs="Times New Roman"/>
                <w:b/>
                <w:sz w:val="20"/>
                <w:szCs w:val="20"/>
                <w:lang w:eastAsia="hr-HR"/>
              </w:rPr>
            </w:pPr>
          </w:p>
          <w:p w14:paraId="08DBB4F2" w14:textId="6FB9570B" w:rsidR="00600479" w:rsidRDefault="00600479" w:rsidP="00CA119B">
            <w:pPr>
              <w:jc w:val="center"/>
              <w:rPr>
                <w:rFonts w:ascii="Times New Roman" w:hAnsi="Times New Roman" w:cs="Times New Roman"/>
                <w:b/>
                <w:sz w:val="20"/>
                <w:szCs w:val="20"/>
                <w:lang w:eastAsia="hr-HR"/>
              </w:rPr>
            </w:pPr>
          </w:p>
          <w:p w14:paraId="344D2480" w14:textId="0E7E24BC" w:rsidR="00600479" w:rsidRDefault="00600479" w:rsidP="00CA119B">
            <w:pPr>
              <w:jc w:val="center"/>
              <w:rPr>
                <w:rFonts w:ascii="Times New Roman" w:hAnsi="Times New Roman" w:cs="Times New Roman"/>
                <w:b/>
                <w:sz w:val="20"/>
                <w:szCs w:val="20"/>
                <w:lang w:eastAsia="hr-HR"/>
              </w:rPr>
            </w:pPr>
          </w:p>
          <w:p w14:paraId="1853F8CC" w14:textId="687C5BEF" w:rsidR="00600479" w:rsidRDefault="00600479" w:rsidP="00CA119B">
            <w:pPr>
              <w:jc w:val="center"/>
              <w:rPr>
                <w:rFonts w:ascii="Times New Roman" w:hAnsi="Times New Roman" w:cs="Times New Roman"/>
                <w:b/>
                <w:sz w:val="20"/>
                <w:szCs w:val="20"/>
                <w:lang w:eastAsia="hr-HR"/>
              </w:rPr>
            </w:pPr>
          </w:p>
          <w:p w14:paraId="05DFD803" w14:textId="776EAC0D" w:rsidR="00600479" w:rsidRDefault="00600479" w:rsidP="00CA119B">
            <w:pPr>
              <w:jc w:val="center"/>
              <w:rPr>
                <w:rFonts w:ascii="Times New Roman" w:hAnsi="Times New Roman" w:cs="Times New Roman"/>
                <w:b/>
                <w:sz w:val="20"/>
                <w:szCs w:val="20"/>
                <w:lang w:eastAsia="hr-HR"/>
              </w:rPr>
            </w:pPr>
          </w:p>
          <w:p w14:paraId="6668C0BF" w14:textId="765203CE" w:rsidR="00600479" w:rsidRDefault="00600479" w:rsidP="00F23FFB">
            <w:pPr>
              <w:jc w:val="center"/>
              <w:rPr>
                <w:rFonts w:ascii="Times New Roman" w:hAnsi="Times New Roman" w:cs="Times New Roman"/>
                <w:b/>
                <w:sz w:val="20"/>
                <w:szCs w:val="20"/>
                <w:lang w:eastAsia="hr-HR"/>
              </w:rPr>
            </w:pPr>
            <w:r>
              <w:rPr>
                <w:rFonts w:ascii="Times New Roman" w:hAnsi="Times New Roman" w:cs="Times New Roman"/>
                <w:b/>
                <w:sz w:val="20"/>
                <w:szCs w:val="20"/>
                <w:lang w:eastAsia="hr-HR"/>
              </w:rPr>
              <w:lastRenderedPageBreak/>
              <w:t>6B</w:t>
            </w:r>
          </w:p>
          <w:p w14:paraId="1F8E3292" w14:textId="77777777" w:rsidR="00600479" w:rsidRPr="00F23FFB" w:rsidRDefault="00600479" w:rsidP="00CA119B">
            <w:pPr>
              <w:jc w:val="center"/>
              <w:rPr>
                <w:rFonts w:ascii="Times New Roman" w:hAnsi="Times New Roman" w:cs="Times New Roman"/>
                <w:b/>
                <w:sz w:val="20"/>
                <w:szCs w:val="20"/>
                <w:lang w:eastAsia="hr-HR"/>
              </w:rPr>
            </w:pPr>
          </w:p>
          <w:p w14:paraId="3F22DBAE" w14:textId="5872EFFA" w:rsidR="00600479" w:rsidRPr="00F23FFB" w:rsidRDefault="00600479" w:rsidP="00F23FFB">
            <w:pPr>
              <w:rPr>
                <w:rFonts w:ascii="Times New Roman" w:hAnsi="Times New Roman" w:cs="Times New Roman"/>
                <w:b/>
                <w:sz w:val="20"/>
                <w:szCs w:val="20"/>
                <w:lang w:eastAsia="hr-HR"/>
              </w:rPr>
            </w:pPr>
          </w:p>
          <w:p w14:paraId="3752656C" w14:textId="77777777" w:rsidR="00600479" w:rsidRPr="00F23FFB" w:rsidRDefault="00600479" w:rsidP="00CA119B">
            <w:pPr>
              <w:jc w:val="center"/>
              <w:rPr>
                <w:rFonts w:ascii="Times New Roman" w:hAnsi="Times New Roman" w:cs="Times New Roman"/>
                <w:b/>
                <w:sz w:val="20"/>
                <w:szCs w:val="20"/>
                <w:lang w:eastAsia="hr-HR"/>
              </w:rPr>
            </w:pPr>
          </w:p>
          <w:p w14:paraId="6F09B773" w14:textId="77777777" w:rsidR="00600479" w:rsidRPr="00F23FFB" w:rsidRDefault="00600479" w:rsidP="00CA119B">
            <w:pPr>
              <w:jc w:val="center"/>
              <w:rPr>
                <w:rFonts w:ascii="Times New Roman" w:hAnsi="Times New Roman" w:cs="Times New Roman"/>
                <w:b/>
                <w:sz w:val="20"/>
                <w:szCs w:val="20"/>
                <w:lang w:eastAsia="hr-HR"/>
              </w:rPr>
            </w:pPr>
          </w:p>
          <w:p w14:paraId="62CFA119" w14:textId="77777777" w:rsidR="00600479" w:rsidRPr="00F23FFB" w:rsidRDefault="00600479" w:rsidP="00CA119B">
            <w:pPr>
              <w:jc w:val="center"/>
              <w:rPr>
                <w:rFonts w:ascii="Times New Roman" w:hAnsi="Times New Roman" w:cs="Times New Roman"/>
                <w:b/>
                <w:sz w:val="20"/>
                <w:szCs w:val="20"/>
                <w:lang w:eastAsia="hr-HR"/>
              </w:rPr>
            </w:pPr>
          </w:p>
          <w:p w14:paraId="526432B1" w14:textId="77777777" w:rsidR="00600479" w:rsidRPr="00F23FFB" w:rsidRDefault="00600479" w:rsidP="00CA119B">
            <w:pPr>
              <w:jc w:val="center"/>
              <w:rPr>
                <w:rFonts w:ascii="Times New Roman" w:hAnsi="Times New Roman" w:cs="Times New Roman"/>
                <w:b/>
                <w:sz w:val="20"/>
                <w:szCs w:val="20"/>
                <w:lang w:eastAsia="hr-HR"/>
              </w:rPr>
            </w:pPr>
          </w:p>
          <w:p w14:paraId="68F99EBE" w14:textId="13AB6F6F" w:rsidR="00600479" w:rsidRDefault="00600479" w:rsidP="00CA119B">
            <w:pPr>
              <w:jc w:val="center"/>
              <w:rPr>
                <w:rFonts w:ascii="Times New Roman" w:hAnsi="Times New Roman" w:cs="Times New Roman"/>
                <w:b/>
                <w:sz w:val="20"/>
                <w:szCs w:val="20"/>
                <w:lang w:eastAsia="hr-HR"/>
              </w:rPr>
            </w:pPr>
          </w:p>
          <w:p w14:paraId="32DEB983" w14:textId="257F954F" w:rsidR="00600479" w:rsidRDefault="00600479" w:rsidP="00CA119B">
            <w:pPr>
              <w:jc w:val="center"/>
              <w:rPr>
                <w:rFonts w:ascii="Times New Roman" w:hAnsi="Times New Roman" w:cs="Times New Roman"/>
                <w:b/>
                <w:sz w:val="20"/>
                <w:szCs w:val="20"/>
                <w:lang w:eastAsia="hr-HR"/>
              </w:rPr>
            </w:pPr>
          </w:p>
          <w:p w14:paraId="2A8FAC73" w14:textId="64D78CD2" w:rsidR="00600479" w:rsidRDefault="00600479" w:rsidP="00CA119B">
            <w:pPr>
              <w:jc w:val="center"/>
              <w:rPr>
                <w:rFonts w:ascii="Times New Roman" w:hAnsi="Times New Roman" w:cs="Times New Roman"/>
                <w:b/>
                <w:sz w:val="20"/>
                <w:szCs w:val="20"/>
                <w:lang w:eastAsia="hr-HR"/>
              </w:rPr>
            </w:pPr>
          </w:p>
          <w:p w14:paraId="3C423459" w14:textId="52DF0EED" w:rsidR="00600479" w:rsidRDefault="00600479" w:rsidP="00CA119B">
            <w:pPr>
              <w:jc w:val="center"/>
              <w:rPr>
                <w:rFonts w:ascii="Times New Roman" w:hAnsi="Times New Roman" w:cs="Times New Roman"/>
                <w:b/>
                <w:sz w:val="20"/>
                <w:szCs w:val="20"/>
                <w:lang w:eastAsia="hr-HR"/>
              </w:rPr>
            </w:pPr>
          </w:p>
          <w:p w14:paraId="524C76B5" w14:textId="5A72EB13" w:rsidR="00600479" w:rsidRDefault="00600479" w:rsidP="00CA119B">
            <w:pPr>
              <w:jc w:val="center"/>
              <w:rPr>
                <w:rFonts w:ascii="Times New Roman" w:hAnsi="Times New Roman" w:cs="Times New Roman"/>
                <w:b/>
                <w:sz w:val="20"/>
                <w:szCs w:val="20"/>
                <w:lang w:eastAsia="hr-HR"/>
              </w:rPr>
            </w:pPr>
          </w:p>
          <w:p w14:paraId="05B11245" w14:textId="751696C9" w:rsidR="00600479" w:rsidRDefault="00600479" w:rsidP="00CA119B">
            <w:pPr>
              <w:jc w:val="center"/>
              <w:rPr>
                <w:rFonts w:ascii="Times New Roman" w:hAnsi="Times New Roman" w:cs="Times New Roman"/>
                <w:b/>
                <w:sz w:val="20"/>
                <w:szCs w:val="20"/>
                <w:lang w:eastAsia="hr-HR"/>
              </w:rPr>
            </w:pPr>
          </w:p>
          <w:p w14:paraId="7EA3A649" w14:textId="672F35BA" w:rsidR="00600479" w:rsidRDefault="00600479" w:rsidP="00CA119B">
            <w:pPr>
              <w:jc w:val="center"/>
              <w:rPr>
                <w:rFonts w:ascii="Times New Roman" w:hAnsi="Times New Roman" w:cs="Times New Roman"/>
                <w:b/>
                <w:sz w:val="20"/>
                <w:szCs w:val="20"/>
                <w:lang w:eastAsia="hr-HR"/>
              </w:rPr>
            </w:pPr>
          </w:p>
          <w:p w14:paraId="192D207A" w14:textId="73439E1E" w:rsidR="00600479" w:rsidRDefault="00600479" w:rsidP="00CA119B">
            <w:pPr>
              <w:jc w:val="center"/>
              <w:rPr>
                <w:rFonts w:ascii="Times New Roman" w:hAnsi="Times New Roman" w:cs="Times New Roman"/>
                <w:b/>
                <w:sz w:val="20"/>
                <w:szCs w:val="20"/>
                <w:lang w:eastAsia="hr-HR"/>
              </w:rPr>
            </w:pPr>
          </w:p>
          <w:p w14:paraId="0415CEC7" w14:textId="53AA4EBB" w:rsidR="00600479" w:rsidRDefault="00600479" w:rsidP="00CA119B">
            <w:pPr>
              <w:jc w:val="center"/>
              <w:rPr>
                <w:rFonts w:ascii="Times New Roman" w:hAnsi="Times New Roman" w:cs="Times New Roman"/>
                <w:b/>
                <w:sz w:val="20"/>
                <w:szCs w:val="20"/>
                <w:lang w:eastAsia="hr-HR"/>
              </w:rPr>
            </w:pPr>
          </w:p>
          <w:p w14:paraId="479B3CBE" w14:textId="29761293" w:rsidR="00600479" w:rsidRDefault="00600479" w:rsidP="00CA119B">
            <w:pPr>
              <w:jc w:val="center"/>
              <w:rPr>
                <w:rFonts w:ascii="Times New Roman" w:hAnsi="Times New Roman" w:cs="Times New Roman"/>
                <w:b/>
                <w:sz w:val="20"/>
                <w:szCs w:val="20"/>
                <w:lang w:eastAsia="hr-HR"/>
              </w:rPr>
            </w:pPr>
          </w:p>
          <w:p w14:paraId="31B36B2B" w14:textId="4B231B53" w:rsidR="00600479" w:rsidRDefault="00600479" w:rsidP="00CA119B">
            <w:pPr>
              <w:jc w:val="center"/>
              <w:rPr>
                <w:rFonts w:ascii="Times New Roman" w:hAnsi="Times New Roman" w:cs="Times New Roman"/>
                <w:b/>
                <w:sz w:val="20"/>
                <w:szCs w:val="20"/>
                <w:lang w:eastAsia="hr-HR"/>
              </w:rPr>
            </w:pPr>
          </w:p>
          <w:p w14:paraId="1CDC1CAA" w14:textId="4344739C" w:rsidR="00600479" w:rsidRDefault="00600479" w:rsidP="00CA119B">
            <w:pPr>
              <w:jc w:val="center"/>
              <w:rPr>
                <w:rFonts w:ascii="Times New Roman" w:hAnsi="Times New Roman" w:cs="Times New Roman"/>
                <w:b/>
                <w:sz w:val="20"/>
                <w:szCs w:val="20"/>
                <w:lang w:eastAsia="hr-HR"/>
              </w:rPr>
            </w:pPr>
          </w:p>
          <w:p w14:paraId="3413F6F2" w14:textId="7CF5827E" w:rsidR="00600479" w:rsidRDefault="00600479" w:rsidP="00CA119B">
            <w:pPr>
              <w:jc w:val="center"/>
              <w:rPr>
                <w:rFonts w:ascii="Times New Roman" w:hAnsi="Times New Roman" w:cs="Times New Roman"/>
                <w:b/>
                <w:sz w:val="20"/>
                <w:szCs w:val="20"/>
                <w:lang w:eastAsia="hr-HR"/>
              </w:rPr>
            </w:pPr>
          </w:p>
          <w:p w14:paraId="719C2125" w14:textId="0DB06E92" w:rsidR="00600479" w:rsidRDefault="00600479" w:rsidP="00CA119B">
            <w:pPr>
              <w:jc w:val="center"/>
              <w:rPr>
                <w:rFonts w:ascii="Times New Roman" w:hAnsi="Times New Roman" w:cs="Times New Roman"/>
                <w:b/>
                <w:sz w:val="20"/>
                <w:szCs w:val="20"/>
                <w:lang w:eastAsia="hr-HR"/>
              </w:rPr>
            </w:pPr>
          </w:p>
          <w:p w14:paraId="448EA0B2" w14:textId="2EB79559" w:rsidR="00600479" w:rsidRDefault="00600479" w:rsidP="00CA119B">
            <w:pPr>
              <w:jc w:val="center"/>
              <w:rPr>
                <w:rFonts w:ascii="Times New Roman" w:hAnsi="Times New Roman" w:cs="Times New Roman"/>
                <w:b/>
                <w:sz w:val="20"/>
                <w:szCs w:val="20"/>
                <w:lang w:eastAsia="hr-HR"/>
              </w:rPr>
            </w:pPr>
          </w:p>
          <w:p w14:paraId="53E93226" w14:textId="3435CC33" w:rsidR="00600479" w:rsidRDefault="00600479" w:rsidP="00CA119B">
            <w:pPr>
              <w:jc w:val="center"/>
              <w:rPr>
                <w:rFonts w:ascii="Times New Roman" w:hAnsi="Times New Roman" w:cs="Times New Roman"/>
                <w:b/>
                <w:sz w:val="20"/>
                <w:szCs w:val="20"/>
                <w:lang w:eastAsia="hr-HR"/>
              </w:rPr>
            </w:pPr>
          </w:p>
          <w:p w14:paraId="0EE785B1" w14:textId="63007D83" w:rsidR="00600479" w:rsidRDefault="00600479" w:rsidP="00CA119B">
            <w:pPr>
              <w:jc w:val="center"/>
              <w:rPr>
                <w:rFonts w:ascii="Times New Roman" w:hAnsi="Times New Roman" w:cs="Times New Roman"/>
                <w:b/>
                <w:sz w:val="20"/>
                <w:szCs w:val="20"/>
                <w:lang w:eastAsia="hr-HR"/>
              </w:rPr>
            </w:pPr>
          </w:p>
          <w:p w14:paraId="24DBFCDC" w14:textId="26803779" w:rsidR="00600479" w:rsidRDefault="00600479" w:rsidP="00CA119B">
            <w:pPr>
              <w:jc w:val="center"/>
              <w:rPr>
                <w:rFonts w:ascii="Times New Roman" w:hAnsi="Times New Roman" w:cs="Times New Roman"/>
                <w:b/>
                <w:sz w:val="20"/>
                <w:szCs w:val="20"/>
                <w:lang w:eastAsia="hr-HR"/>
              </w:rPr>
            </w:pPr>
          </w:p>
          <w:p w14:paraId="1FDCF599" w14:textId="7AC6C3D9" w:rsidR="00600479" w:rsidRDefault="00600479" w:rsidP="00CA119B">
            <w:pPr>
              <w:jc w:val="center"/>
              <w:rPr>
                <w:rFonts w:ascii="Times New Roman" w:hAnsi="Times New Roman" w:cs="Times New Roman"/>
                <w:b/>
                <w:sz w:val="20"/>
                <w:szCs w:val="20"/>
                <w:lang w:eastAsia="hr-HR"/>
              </w:rPr>
            </w:pPr>
          </w:p>
          <w:p w14:paraId="365450CC" w14:textId="5BAC6A6A" w:rsidR="00600479" w:rsidRDefault="00600479" w:rsidP="00CA119B">
            <w:pPr>
              <w:jc w:val="center"/>
              <w:rPr>
                <w:rFonts w:ascii="Times New Roman" w:hAnsi="Times New Roman" w:cs="Times New Roman"/>
                <w:b/>
                <w:sz w:val="20"/>
                <w:szCs w:val="20"/>
                <w:lang w:eastAsia="hr-HR"/>
              </w:rPr>
            </w:pPr>
          </w:p>
          <w:p w14:paraId="007B4937" w14:textId="14B47B41" w:rsidR="00600479" w:rsidRDefault="00600479" w:rsidP="00CA119B">
            <w:pPr>
              <w:jc w:val="center"/>
              <w:rPr>
                <w:rFonts w:ascii="Times New Roman" w:hAnsi="Times New Roman" w:cs="Times New Roman"/>
                <w:b/>
                <w:sz w:val="20"/>
                <w:szCs w:val="20"/>
                <w:lang w:eastAsia="hr-HR"/>
              </w:rPr>
            </w:pPr>
          </w:p>
          <w:p w14:paraId="6AE92FE6" w14:textId="0EDF743F" w:rsidR="00600479" w:rsidRDefault="00600479" w:rsidP="00CA119B">
            <w:pPr>
              <w:jc w:val="center"/>
              <w:rPr>
                <w:rFonts w:ascii="Times New Roman" w:hAnsi="Times New Roman" w:cs="Times New Roman"/>
                <w:b/>
                <w:sz w:val="20"/>
                <w:szCs w:val="20"/>
                <w:lang w:eastAsia="hr-HR"/>
              </w:rPr>
            </w:pPr>
          </w:p>
          <w:p w14:paraId="2D7B3D20" w14:textId="6BE4BCDB" w:rsidR="00600479" w:rsidRDefault="00600479" w:rsidP="00CA119B">
            <w:pPr>
              <w:jc w:val="center"/>
              <w:rPr>
                <w:rFonts w:ascii="Times New Roman" w:hAnsi="Times New Roman" w:cs="Times New Roman"/>
                <w:b/>
                <w:sz w:val="20"/>
                <w:szCs w:val="20"/>
                <w:lang w:eastAsia="hr-HR"/>
              </w:rPr>
            </w:pPr>
          </w:p>
          <w:p w14:paraId="4E21EBD7" w14:textId="3F5634CF" w:rsidR="00600479" w:rsidRPr="00F23FFB" w:rsidRDefault="00600479" w:rsidP="00600479">
            <w:pPr>
              <w:rPr>
                <w:rFonts w:ascii="Times New Roman" w:hAnsi="Times New Roman" w:cs="Times New Roman"/>
                <w:b/>
                <w:sz w:val="20"/>
                <w:szCs w:val="20"/>
              </w:rPr>
            </w:pPr>
            <w:r>
              <w:rPr>
                <w:rFonts w:ascii="Times New Roman" w:hAnsi="Times New Roman" w:cs="Times New Roman"/>
                <w:b/>
                <w:sz w:val="20"/>
                <w:szCs w:val="20"/>
                <w:lang w:eastAsia="hr-HR"/>
              </w:rPr>
              <w:lastRenderedPageBreak/>
              <w:t xml:space="preserve">    6B</w:t>
            </w:r>
          </w:p>
        </w:tc>
        <w:tc>
          <w:tcPr>
            <w:tcW w:w="1047" w:type="dxa"/>
          </w:tcPr>
          <w:p w14:paraId="06617DB0" w14:textId="538DCF70"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lastRenderedPageBreak/>
              <w:t>2A, 4B</w:t>
            </w:r>
          </w:p>
        </w:tc>
      </w:tr>
      <w:tr w:rsidR="00600479" w:rsidRPr="00F23FFB" w14:paraId="3C0FC26F" w14:textId="77777777" w:rsidTr="008A4DAC">
        <w:tc>
          <w:tcPr>
            <w:tcW w:w="1188" w:type="dxa"/>
          </w:tcPr>
          <w:p w14:paraId="0209364C" w14:textId="61BAD1B5"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w:t>
            </w:r>
          </w:p>
        </w:tc>
        <w:tc>
          <w:tcPr>
            <w:tcW w:w="7938" w:type="dxa"/>
          </w:tcPr>
          <w:p w14:paraId="3674C2CC" w14:textId="7DF7C96F" w:rsidR="00600479" w:rsidRPr="00F23FFB" w:rsidRDefault="001B4737" w:rsidP="00F23FFB">
            <w:pPr>
              <w:tabs>
                <w:tab w:val="left" w:pos="164"/>
              </w:tabs>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600479" w:rsidRPr="00F23FFB">
              <w:rPr>
                <w:rFonts w:ascii="Times New Roman" w:hAnsi="Times New Roman" w:cs="Times New Roman"/>
                <w:sz w:val="20"/>
                <w:szCs w:val="20"/>
              </w:rPr>
              <w:t>mljekovodi</w:t>
            </w:r>
            <w:proofErr w:type="spellEnd"/>
            <w:r w:rsidR="00600479" w:rsidRPr="00F23FFB">
              <w:rPr>
                <w:rFonts w:ascii="Times New Roman" w:hAnsi="Times New Roman" w:cs="Times New Roman"/>
                <w:sz w:val="20"/>
                <w:szCs w:val="20"/>
              </w:rPr>
              <w:t xml:space="preserve"> i oprema za hlađenje i skladištenje mlijeka na poljoprivrednom gospodarstvu/farmi</w:t>
            </w:r>
          </w:p>
        </w:tc>
        <w:tc>
          <w:tcPr>
            <w:tcW w:w="850" w:type="dxa"/>
            <w:vMerge/>
          </w:tcPr>
          <w:p w14:paraId="3861E700" w14:textId="4301BEE5" w:rsidR="00600479" w:rsidRPr="00F23FFB" w:rsidRDefault="00600479" w:rsidP="004B100A">
            <w:pPr>
              <w:jc w:val="center"/>
              <w:rPr>
                <w:rFonts w:ascii="Times New Roman" w:hAnsi="Times New Roman" w:cs="Times New Roman"/>
                <w:b/>
                <w:sz w:val="20"/>
                <w:szCs w:val="20"/>
              </w:rPr>
            </w:pPr>
          </w:p>
        </w:tc>
        <w:tc>
          <w:tcPr>
            <w:tcW w:w="1047" w:type="dxa"/>
          </w:tcPr>
          <w:p w14:paraId="1EE7C225" w14:textId="48DED143" w:rsidR="00600479" w:rsidRPr="00F23FFB" w:rsidRDefault="00600479"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600479" w:rsidRPr="00F23FFB" w14:paraId="492BEBAE" w14:textId="77777777" w:rsidTr="008A4DAC">
        <w:trPr>
          <w:trHeight w:val="1502"/>
        </w:trPr>
        <w:tc>
          <w:tcPr>
            <w:tcW w:w="1188" w:type="dxa"/>
          </w:tcPr>
          <w:p w14:paraId="43A2F09E" w14:textId="570BF67A"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w:t>
            </w:r>
          </w:p>
        </w:tc>
        <w:tc>
          <w:tcPr>
            <w:tcW w:w="7938" w:type="dxa"/>
          </w:tcPr>
          <w:p w14:paraId="5CF5C480" w14:textId="77777777" w:rsidR="00600479" w:rsidRPr="00F23FFB" w:rsidRDefault="00600479" w:rsidP="0085716A">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xml:space="preserve">- strojevi i oprema za spremanje voluminozne krme, hranjenje i napajanje životinja (mlinovi i mješaonice za pripremu koncentrata, oprema i dozatori za krmne koncentrate, </w:t>
            </w:r>
            <w:proofErr w:type="spellStart"/>
            <w:r w:rsidRPr="00F23FFB">
              <w:rPr>
                <w:rFonts w:ascii="Times New Roman" w:hAnsi="Times New Roman" w:cs="Times New Roman"/>
                <w:sz w:val="20"/>
                <w:szCs w:val="20"/>
              </w:rPr>
              <w:t>izuzimači</w:t>
            </w:r>
            <w:proofErr w:type="spellEnd"/>
            <w:r w:rsidRPr="00F23FFB">
              <w:rPr>
                <w:rFonts w:ascii="Times New Roman" w:hAnsi="Times New Roman" w:cs="Times New Roman"/>
                <w:sz w:val="20"/>
                <w:szCs w:val="20"/>
              </w:rPr>
              <w:t xml:space="preserve">, transporteri, prikolice, mikser prikolice i samohodne mikser prikolice i dozatori za kabastu krmu,  traktori, utovarivači s potrebnim priključcima, hranilice, pojilice, </w:t>
            </w:r>
            <w:proofErr w:type="spellStart"/>
            <w:r w:rsidRPr="00F23FFB">
              <w:rPr>
                <w:rFonts w:ascii="Times New Roman" w:hAnsi="Times New Roman" w:cs="Times New Roman"/>
                <w:sz w:val="20"/>
                <w:szCs w:val="20"/>
              </w:rPr>
              <w:t>balirke</w:t>
            </w:r>
            <w:proofErr w:type="spellEnd"/>
            <w:r w:rsidRPr="00F23FFB">
              <w:rPr>
                <w:rFonts w:ascii="Times New Roman" w:hAnsi="Times New Roman" w:cs="Times New Roman"/>
                <w:sz w:val="20"/>
                <w:szCs w:val="20"/>
              </w:rPr>
              <w:t xml:space="preserve">, </w:t>
            </w:r>
            <w:proofErr w:type="spellStart"/>
            <w:r w:rsidRPr="00F23FFB">
              <w:rPr>
                <w:rFonts w:ascii="Times New Roman" w:hAnsi="Times New Roman" w:cs="Times New Roman"/>
                <w:sz w:val="20"/>
                <w:szCs w:val="20"/>
              </w:rPr>
              <w:t>ovijači</w:t>
            </w:r>
            <w:proofErr w:type="spellEnd"/>
            <w:r w:rsidRPr="00F23FFB">
              <w:rPr>
                <w:rFonts w:ascii="Times New Roman" w:hAnsi="Times New Roman" w:cs="Times New Roman"/>
                <w:sz w:val="20"/>
                <w:szCs w:val="20"/>
              </w:rPr>
              <w:t xml:space="preserve"> bala i </w:t>
            </w:r>
            <w:proofErr w:type="spellStart"/>
            <w:r w:rsidRPr="00F23FFB">
              <w:rPr>
                <w:rFonts w:ascii="Times New Roman" w:hAnsi="Times New Roman" w:cs="Times New Roman"/>
                <w:sz w:val="20"/>
                <w:szCs w:val="20"/>
              </w:rPr>
              <w:t>silokombajni</w:t>
            </w:r>
            <w:proofErr w:type="spellEnd"/>
            <w:r w:rsidRPr="00F23FFB">
              <w:rPr>
                <w:rFonts w:ascii="Times New Roman" w:hAnsi="Times New Roman" w:cs="Times New Roman"/>
                <w:sz w:val="20"/>
                <w:szCs w:val="20"/>
              </w:rPr>
              <w:t>, distributeri slame,  i dr.)</w:t>
            </w:r>
          </w:p>
        </w:tc>
        <w:tc>
          <w:tcPr>
            <w:tcW w:w="850" w:type="dxa"/>
            <w:vMerge/>
          </w:tcPr>
          <w:p w14:paraId="5B8039F1" w14:textId="5D82E3E5" w:rsidR="00600479" w:rsidRPr="00F23FFB" w:rsidRDefault="00600479" w:rsidP="004B100A">
            <w:pPr>
              <w:jc w:val="center"/>
              <w:rPr>
                <w:rFonts w:ascii="Times New Roman" w:hAnsi="Times New Roman" w:cs="Times New Roman"/>
                <w:b/>
                <w:sz w:val="20"/>
                <w:szCs w:val="20"/>
              </w:rPr>
            </w:pPr>
          </w:p>
        </w:tc>
        <w:tc>
          <w:tcPr>
            <w:tcW w:w="1047" w:type="dxa"/>
          </w:tcPr>
          <w:p w14:paraId="613BAB6A" w14:textId="4EFA534A" w:rsidR="00600479" w:rsidRPr="00F23FFB" w:rsidRDefault="00600479" w:rsidP="009E7141">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4C,5A, 5B</w:t>
            </w:r>
          </w:p>
        </w:tc>
      </w:tr>
      <w:tr w:rsidR="00600479" w:rsidRPr="00F23FFB" w14:paraId="26A41BBF" w14:textId="77777777" w:rsidTr="008A4DAC">
        <w:tc>
          <w:tcPr>
            <w:tcW w:w="1188" w:type="dxa"/>
          </w:tcPr>
          <w:p w14:paraId="34FD5AD0" w14:textId="00FB8B7A"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w:t>
            </w:r>
          </w:p>
        </w:tc>
        <w:tc>
          <w:tcPr>
            <w:tcW w:w="7938" w:type="dxa"/>
          </w:tcPr>
          <w:p w14:paraId="7691A6EA" w14:textId="77777777" w:rsidR="00600479" w:rsidRPr="00F23FFB" w:rsidRDefault="00600479" w:rsidP="0071574E">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xml:space="preserve">- oprema za </w:t>
            </w:r>
            <w:proofErr w:type="spellStart"/>
            <w:r w:rsidRPr="00F23FFB">
              <w:rPr>
                <w:rFonts w:ascii="Times New Roman" w:hAnsi="Times New Roman" w:cs="Times New Roman"/>
                <w:sz w:val="20"/>
                <w:szCs w:val="20"/>
              </w:rPr>
              <w:t>izgnojavanje</w:t>
            </w:r>
            <w:proofErr w:type="spellEnd"/>
          </w:p>
        </w:tc>
        <w:tc>
          <w:tcPr>
            <w:tcW w:w="850" w:type="dxa"/>
            <w:vMerge/>
          </w:tcPr>
          <w:p w14:paraId="4CBD588B" w14:textId="4DB86D48" w:rsidR="00600479" w:rsidRPr="00F23FFB" w:rsidRDefault="00600479" w:rsidP="004B100A">
            <w:pPr>
              <w:jc w:val="center"/>
              <w:rPr>
                <w:rFonts w:ascii="Times New Roman" w:hAnsi="Times New Roman" w:cs="Times New Roman"/>
                <w:b/>
                <w:sz w:val="20"/>
                <w:szCs w:val="20"/>
                <w:lang w:eastAsia="hr-HR"/>
              </w:rPr>
            </w:pPr>
          </w:p>
        </w:tc>
        <w:tc>
          <w:tcPr>
            <w:tcW w:w="1047" w:type="dxa"/>
          </w:tcPr>
          <w:p w14:paraId="16FA97F4" w14:textId="3BFCAB10" w:rsidR="00600479" w:rsidRPr="00F23FFB" w:rsidRDefault="00600479" w:rsidP="00F11C7E">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600479" w:rsidRPr="00F23FFB" w14:paraId="3648D534" w14:textId="77777777" w:rsidTr="008A4DAC">
        <w:tc>
          <w:tcPr>
            <w:tcW w:w="1188" w:type="dxa"/>
          </w:tcPr>
          <w:p w14:paraId="00C93965" w14:textId="4D22830A"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1.2.5</w:t>
            </w:r>
          </w:p>
        </w:tc>
        <w:tc>
          <w:tcPr>
            <w:tcW w:w="7938" w:type="dxa"/>
          </w:tcPr>
          <w:p w14:paraId="42AB8459"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podne rešetke, gume i madraci</w:t>
            </w:r>
          </w:p>
        </w:tc>
        <w:tc>
          <w:tcPr>
            <w:tcW w:w="850" w:type="dxa"/>
            <w:vMerge/>
          </w:tcPr>
          <w:p w14:paraId="49012E10" w14:textId="46D850FA" w:rsidR="00600479" w:rsidRPr="00F23FFB" w:rsidRDefault="00600479" w:rsidP="004B100A">
            <w:pPr>
              <w:jc w:val="center"/>
              <w:rPr>
                <w:rFonts w:ascii="Times New Roman" w:hAnsi="Times New Roman" w:cs="Times New Roman"/>
                <w:b/>
                <w:sz w:val="20"/>
                <w:szCs w:val="20"/>
              </w:rPr>
            </w:pPr>
          </w:p>
        </w:tc>
        <w:tc>
          <w:tcPr>
            <w:tcW w:w="1047" w:type="dxa"/>
            <w:vMerge w:val="restart"/>
          </w:tcPr>
          <w:p w14:paraId="4D50F80C" w14:textId="3DBA77FC" w:rsidR="00600479" w:rsidRPr="00F23FFB" w:rsidRDefault="00600479" w:rsidP="009E7141">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600479" w:rsidRPr="00F23FFB" w14:paraId="16ADBA80" w14:textId="77777777" w:rsidTr="008A4DAC">
        <w:tc>
          <w:tcPr>
            <w:tcW w:w="1188" w:type="dxa"/>
          </w:tcPr>
          <w:p w14:paraId="2327F480" w14:textId="4009E78F"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1.2.6</w:t>
            </w:r>
          </w:p>
        </w:tc>
        <w:tc>
          <w:tcPr>
            <w:tcW w:w="7938" w:type="dxa"/>
          </w:tcPr>
          <w:p w14:paraId="4EDB865A"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mobilne naftne pumpe s opremom</w:t>
            </w:r>
          </w:p>
        </w:tc>
        <w:tc>
          <w:tcPr>
            <w:tcW w:w="850" w:type="dxa"/>
            <w:vMerge/>
          </w:tcPr>
          <w:p w14:paraId="56BDF8D8" w14:textId="029A5E37" w:rsidR="00600479" w:rsidRPr="00F23FFB" w:rsidRDefault="00600479" w:rsidP="004B100A">
            <w:pPr>
              <w:jc w:val="center"/>
              <w:rPr>
                <w:rFonts w:ascii="Times New Roman" w:hAnsi="Times New Roman" w:cs="Times New Roman"/>
                <w:b/>
                <w:sz w:val="20"/>
                <w:szCs w:val="20"/>
              </w:rPr>
            </w:pPr>
          </w:p>
        </w:tc>
        <w:tc>
          <w:tcPr>
            <w:tcW w:w="1047" w:type="dxa"/>
            <w:vMerge/>
          </w:tcPr>
          <w:p w14:paraId="5100619E" w14:textId="0BD60BD6" w:rsidR="00600479" w:rsidRPr="00F23FFB" w:rsidRDefault="00600479" w:rsidP="00CA119B">
            <w:pPr>
              <w:autoSpaceDE w:val="0"/>
              <w:autoSpaceDN w:val="0"/>
              <w:adjustRightInd w:val="0"/>
              <w:jc w:val="center"/>
              <w:rPr>
                <w:rFonts w:ascii="Times New Roman" w:hAnsi="Times New Roman" w:cs="Times New Roman"/>
                <w:b/>
                <w:sz w:val="20"/>
                <w:szCs w:val="20"/>
              </w:rPr>
            </w:pPr>
          </w:p>
        </w:tc>
      </w:tr>
      <w:tr w:rsidR="00600479" w:rsidRPr="00F23FFB" w14:paraId="12DF73B8" w14:textId="77777777" w:rsidTr="008A4DAC">
        <w:trPr>
          <w:trHeight w:val="322"/>
        </w:trPr>
        <w:tc>
          <w:tcPr>
            <w:tcW w:w="1188" w:type="dxa"/>
          </w:tcPr>
          <w:p w14:paraId="21D87AA6" w14:textId="57051E7B"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1.2.7</w:t>
            </w:r>
          </w:p>
        </w:tc>
        <w:tc>
          <w:tcPr>
            <w:tcW w:w="7938" w:type="dxa"/>
          </w:tcPr>
          <w:p w14:paraId="08E5E3FC"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xml:space="preserve">- </w:t>
            </w:r>
            <w:proofErr w:type="spellStart"/>
            <w:r w:rsidRPr="00F23FFB">
              <w:rPr>
                <w:rFonts w:ascii="Times New Roman" w:hAnsi="Times New Roman" w:cs="Times New Roman"/>
                <w:sz w:val="20"/>
                <w:szCs w:val="20"/>
              </w:rPr>
              <w:t>stojnice</w:t>
            </w:r>
            <w:proofErr w:type="spellEnd"/>
            <w:r w:rsidRPr="00F23FFB">
              <w:rPr>
                <w:rFonts w:ascii="Times New Roman" w:hAnsi="Times New Roman" w:cs="Times New Roman"/>
                <w:sz w:val="20"/>
                <w:szCs w:val="20"/>
              </w:rPr>
              <w:t xml:space="preserve"> za tretman papaka i sav pribor za tretman papaka</w:t>
            </w:r>
          </w:p>
        </w:tc>
        <w:tc>
          <w:tcPr>
            <w:tcW w:w="850" w:type="dxa"/>
            <w:vMerge/>
          </w:tcPr>
          <w:p w14:paraId="7667FE6E" w14:textId="439C3031" w:rsidR="00600479" w:rsidRPr="00F23FFB" w:rsidRDefault="00600479" w:rsidP="004B100A">
            <w:pPr>
              <w:jc w:val="center"/>
              <w:rPr>
                <w:rFonts w:ascii="Times New Roman" w:hAnsi="Times New Roman" w:cs="Times New Roman"/>
                <w:b/>
                <w:sz w:val="20"/>
                <w:szCs w:val="20"/>
              </w:rPr>
            </w:pPr>
          </w:p>
        </w:tc>
        <w:tc>
          <w:tcPr>
            <w:tcW w:w="1047" w:type="dxa"/>
            <w:vMerge/>
          </w:tcPr>
          <w:p w14:paraId="0E98B188" w14:textId="1F3077FC" w:rsidR="00600479" w:rsidRPr="00F23FFB" w:rsidRDefault="00600479" w:rsidP="004663A8">
            <w:pPr>
              <w:autoSpaceDE w:val="0"/>
              <w:autoSpaceDN w:val="0"/>
              <w:adjustRightInd w:val="0"/>
              <w:jc w:val="center"/>
              <w:rPr>
                <w:rFonts w:ascii="Times New Roman" w:hAnsi="Times New Roman" w:cs="Times New Roman"/>
                <w:b/>
                <w:sz w:val="20"/>
                <w:szCs w:val="20"/>
              </w:rPr>
            </w:pPr>
          </w:p>
        </w:tc>
      </w:tr>
      <w:tr w:rsidR="00600479" w:rsidRPr="00F23FFB" w14:paraId="1AB9BEF7" w14:textId="77777777" w:rsidTr="008A4DAC">
        <w:trPr>
          <w:trHeight w:val="413"/>
        </w:trPr>
        <w:tc>
          <w:tcPr>
            <w:tcW w:w="1188" w:type="dxa"/>
          </w:tcPr>
          <w:p w14:paraId="21670DFF" w14:textId="7A6F4419"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1.2.8</w:t>
            </w:r>
          </w:p>
        </w:tc>
        <w:tc>
          <w:tcPr>
            <w:tcW w:w="7938" w:type="dxa"/>
          </w:tcPr>
          <w:p w14:paraId="0990B34D"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strojevi i oprema za pripremu i transport stelje</w:t>
            </w:r>
          </w:p>
        </w:tc>
        <w:tc>
          <w:tcPr>
            <w:tcW w:w="850" w:type="dxa"/>
            <w:vMerge/>
          </w:tcPr>
          <w:p w14:paraId="0F3B4547" w14:textId="7F7ED149" w:rsidR="00600479" w:rsidRPr="00F23FFB" w:rsidRDefault="00600479" w:rsidP="004B100A">
            <w:pPr>
              <w:jc w:val="center"/>
              <w:rPr>
                <w:rFonts w:ascii="Times New Roman" w:hAnsi="Times New Roman" w:cs="Times New Roman"/>
                <w:b/>
                <w:sz w:val="20"/>
                <w:szCs w:val="20"/>
              </w:rPr>
            </w:pPr>
          </w:p>
        </w:tc>
        <w:tc>
          <w:tcPr>
            <w:tcW w:w="1047" w:type="dxa"/>
          </w:tcPr>
          <w:p w14:paraId="6FDD6006" w14:textId="758C7F2E" w:rsidR="00600479" w:rsidRPr="00F23FFB" w:rsidRDefault="00600479"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5D</w:t>
            </w:r>
          </w:p>
        </w:tc>
      </w:tr>
      <w:tr w:rsidR="00600479" w:rsidRPr="00F23FFB" w14:paraId="4218B5FE" w14:textId="77777777" w:rsidTr="008A4DAC">
        <w:tc>
          <w:tcPr>
            <w:tcW w:w="1188" w:type="dxa"/>
          </w:tcPr>
          <w:p w14:paraId="62DFDC13" w14:textId="1994771C"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1.2.9</w:t>
            </w:r>
          </w:p>
        </w:tc>
        <w:tc>
          <w:tcPr>
            <w:tcW w:w="7938" w:type="dxa"/>
          </w:tcPr>
          <w:p w14:paraId="410AB6A5" w14:textId="7FF04CB5" w:rsidR="00600479" w:rsidRPr="00F23FFB" w:rsidRDefault="00600479" w:rsidP="00B145B7">
            <w:pPr>
              <w:autoSpaceDE w:val="0"/>
              <w:autoSpaceDN w:val="0"/>
              <w:adjustRightInd w:val="0"/>
              <w:jc w:val="both"/>
              <w:rPr>
                <w:rFonts w:ascii="Times New Roman" w:hAnsi="Times New Roman" w:cs="Times New Roman"/>
                <w:sz w:val="20"/>
                <w:szCs w:val="20"/>
                <w:lang w:eastAsia="hr-HR"/>
              </w:rPr>
            </w:pPr>
            <w:r>
              <w:rPr>
                <w:rFonts w:ascii="Times New Roman" w:hAnsi="Times New Roman" w:cs="Times New Roman"/>
                <w:sz w:val="20"/>
                <w:szCs w:val="20"/>
              </w:rPr>
              <w:t xml:space="preserve">- </w:t>
            </w:r>
            <w:r w:rsidRPr="00F23FFB">
              <w:rPr>
                <w:rFonts w:ascii="Times New Roman" w:hAnsi="Times New Roman" w:cs="Times New Roman"/>
                <w:sz w:val="20"/>
                <w:szCs w:val="20"/>
              </w:rPr>
              <w:t>stočna vaga, rampa za utovar/istovar životinja, lijevci (korali) za usmjeravanje, hvatanje i sortiranje stoke</w:t>
            </w:r>
          </w:p>
        </w:tc>
        <w:tc>
          <w:tcPr>
            <w:tcW w:w="850" w:type="dxa"/>
            <w:vMerge/>
          </w:tcPr>
          <w:p w14:paraId="530DA771" w14:textId="61359113" w:rsidR="00600479" w:rsidRPr="00F23FFB" w:rsidRDefault="00600479" w:rsidP="004B100A">
            <w:pPr>
              <w:jc w:val="center"/>
              <w:rPr>
                <w:rFonts w:ascii="Times New Roman" w:hAnsi="Times New Roman" w:cs="Times New Roman"/>
                <w:b/>
                <w:sz w:val="20"/>
                <w:szCs w:val="20"/>
              </w:rPr>
            </w:pPr>
          </w:p>
        </w:tc>
        <w:tc>
          <w:tcPr>
            <w:tcW w:w="1047" w:type="dxa"/>
            <w:vMerge w:val="restart"/>
          </w:tcPr>
          <w:p w14:paraId="45E51D50" w14:textId="008C3DA6" w:rsidR="00600479" w:rsidRPr="00F23FFB" w:rsidRDefault="00600479" w:rsidP="00B67998">
            <w:pPr>
              <w:autoSpaceDE w:val="0"/>
              <w:autoSpaceDN w:val="0"/>
              <w:adjustRightInd w:val="0"/>
              <w:rPr>
                <w:rFonts w:ascii="Times New Roman" w:hAnsi="Times New Roman" w:cs="Times New Roman"/>
                <w:b/>
                <w:sz w:val="20"/>
                <w:szCs w:val="20"/>
                <w:lang w:eastAsia="hr-HR"/>
              </w:rPr>
            </w:pPr>
          </w:p>
          <w:p w14:paraId="07D8FE89" w14:textId="77777777"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p>
          <w:p w14:paraId="46D10CF7" w14:textId="77777777"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p>
          <w:p w14:paraId="45A0C81C" w14:textId="77777777"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p>
          <w:p w14:paraId="0D02FEC0" w14:textId="77777777"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p>
          <w:p w14:paraId="116BD531" w14:textId="77777777"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p>
          <w:p w14:paraId="01A2732A" w14:textId="46F3C8D1" w:rsidR="00600479" w:rsidRPr="00F23FFB" w:rsidRDefault="00600479" w:rsidP="004663A8">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p w14:paraId="4DDD692D" w14:textId="772BE935" w:rsidR="00600479" w:rsidRPr="00F23FFB" w:rsidRDefault="00600479" w:rsidP="00CA119B">
            <w:pPr>
              <w:pStyle w:val="Tekstkomentara"/>
              <w:jc w:val="center"/>
              <w:rPr>
                <w:rFonts w:ascii="Times New Roman" w:hAnsi="Times New Roman"/>
                <w:b/>
              </w:rPr>
            </w:pPr>
          </w:p>
        </w:tc>
      </w:tr>
      <w:tr w:rsidR="00600479" w:rsidRPr="00F23FFB" w14:paraId="5979436C" w14:textId="77777777" w:rsidTr="008A4DAC">
        <w:tc>
          <w:tcPr>
            <w:tcW w:w="1188" w:type="dxa"/>
          </w:tcPr>
          <w:p w14:paraId="490AB886" w14:textId="6FAA22BE"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1.2.10</w:t>
            </w:r>
          </w:p>
        </w:tc>
        <w:tc>
          <w:tcPr>
            <w:tcW w:w="7938" w:type="dxa"/>
          </w:tcPr>
          <w:p w14:paraId="3B55D20F"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oprema za označavanje životinja i vođenje evidencije</w:t>
            </w:r>
          </w:p>
        </w:tc>
        <w:tc>
          <w:tcPr>
            <w:tcW w:w="850" w:type="dxa"/>
            <w:vMerge/>
          </w:tcPr>
          <w:p w14:paraId="66685A12" w14:textId="53926BF3" w:rsidR="00600479" w:rsidRPr="00F23FFB" w:rsidRDefault="00600479" w:rsidP="004B100A">
            <w:pPr>
              <w:jc w:val="center"/>
              <w:rPr>
                <w:rFonts w:ascii="Times New Roman" w:hAnsi="Times New Roman" w:cs="Times New Roman"/>
                <w:b/>
                <w:sz w:val="20"/>
                <w:szCs w:val="20"/>
              </w:rPr>
            </w:pPr>
          </w:p>
        </w:tc>
        <w:tc>
          <w:tcPr>
            <w:tcW w:w="1047" w:type="dxa"/>
            <w:vMerge/>
          </w:tcPr>
          <w:p w14:paraId="4C544F76" w14:textId="72012493" w:rsidR="00600479" w:rsidRPr="00F23FFB" w:rsidRDefault="00600479" w:rsidP="00CA119B">
            <w:pPr>
              <w:pStyle w:val="Tekstkomentara"/>
              <w:jc w:val="center"/>
              <w:rPr>
                <w:rFonts w:ascii="Times New Roman" w:hAnsi="Times New Roman"/>
                <w:b/>
              </w:rPr>
            </w:pPr>
          </w:p>
        </w:tc>
      </w:tr>
      <w:tr w:rsidR="00600479" w:rsidRPr="00F23FFB" w14:paraId="659C12EF" w14:textId="77777777" w:rsidTr="008A4DAC">
        <w:tc>
          <w:tcPr>
            <w:tcW w:w="1188" w:type="dxa"/>
          </w:tcPr>
          <w:p w14:paraId="1C1C731C" w14:textId="6D03CE5A"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1.2.11</w:t>
            </w:r>
          </w:p>
        </w:tc>
        <w:tc>
          <w:tcPr>
            <w:tcW w:w="7938" w:type="dxa"/>
          </w:tcPr>
          <w:p w14:paraId="0A78A9BB"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oprema za stajališta, boksove i vezove za stoku</w:t>
            </w:r>
          </w:p>
        </w:tc>
        <w:tc>
          <w:tcPr>
            <w:tcW w:w="850" w:type="dxa"/>
            <w:vMerge/>
          </w:tcPr>
          <w:p w14:paraId="52141305" w14:textId="7C9F277D" w:rsidR="00600479" w:rsidRPr="00F23FFB" w:rsidRDefault="00600479" w:rsidP="004B100A">
            <w:pPr>
              <w:jc w:val="center"/>
              <w:rPr>
                <w:rFonts w:ascii="Times New Roman" w:hAnsi="Times New Roman" w:cs="Times New Roman"/>
                <w:b/>
                <w:sz w:val="20"/>
                <w:szCs w:val="20"/>
              </w:rPr>
            </w:pPr>
          </w:p>
        </w:tc>
        <w:tc>
          <w:tcPr>
            <w:tcW w:w="1047" w:type="dxa"/>
            <w:vMerge/>
          </w:tcPr>
          <w:p w14:paraId="672A8779" w14:textId="55E4B8D7" w:rsidR="00600479" w:rsidRPr="00F23FFB" w:rsidRDefault="00600479" w:rsidP="00CA119B">
            <w:pPr>
              <w:pStyle w:val="Tekstkomentara"/>
              <w:jc w:val="center"/>
              <w:rPr>
                <w:rFonts w:ascii="Times New Roman" w:hAnsi="Times New Roman"/>
                <w:b/>
              </w:rPr>
            </w:pPr>
          </w:p>
        </w:tc>
      </w:tr>
      <w:tr w:rsidR="00600479" w:rsidRPr="00F23FFB" w14:paraId="3F2A66C8" w14:textId="77777777" w:rsidTr="008A4DAC">
        <w:tc>
          <w:tcPr>
            <w:tcW w:w="1188" w:type="dxa"/>
          </w:tcPr>
          <w:p w14:paraId="2F8F3CD5" w14:textId="4610524C"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1.2.12</w:t>
            </w:r>
          </w:p>
        </w:tc>
        <w:tc>
          <w:tcPr>
            <w:tcW w:w="7938" w:type="dxa"/>
          </w:tcPr>
          <w:p w14:paraId="251D8156"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zavjese za zatvaranje prolaza u staju</w:t>
            </w:r>
          </w:p>
        </w:tc>
        <w:tc>
          <w:tcPr>
            <w:tcW w:w="850" w:type="dxa"/>
            <w:vMerge/>
          </w:tcPr>
          <w:p w14:paraId="77F77E6E" w14:textId="00A9787F" w:rsidR="00600479" w:rsidRPr="00F23FFB" w:rsidRDefault="00600479" w:rsidP="004B100A">
            <w:pPr>
              <w:jc w:val="center"/>
              <w:rPr>
                <w:rFonts w:ascii="Times New Roman" w:hAnsi="Times New Roman" w:cs="Times New Roman"/>
                <w:b/>
                <w:sz w:val="20"/>
                <w:szCs w:val="20"/>
              </w:rPr>
            </w:pPr>
          </w:p>
        </w:tc>
        <w:tc>
          <w:tcPr>
            <w:tcW w:w="1047" w:type="dxa"/>
            <w:vMerge/>
          </w:tcPr>
          <w:p w14:paraId="6CBA3905" w14:textId="258DF325" w:rsidR="00600479" w:rsidRPr="00F23FFB" w:rsidRDefault="00600479" w:rsidP="00CA119B">
            <w:pPr>
              <w:pStyle w:val="Tekstkomentara"/>
              <w:jc w:val="center"/>
              <w:rPr>
                <w:rFonts w:ascii="Times New Roman" w:hAnsi="Times New Roman"/>
                <w:b/>
              </w:rPr>
            </w:pPr>
          </w:p>
        </w:tc>
      </w:tr>
      <w:tr w:rsidR="00600479" w:rsidRPr="00F23FFB" w14:paraId="1EBB25C8" w14:textId="77777777" w:rsidTr="008A4DAC">
        <w:tc>
          <w:tcPr>
            <w:tcW w:w="1188" w:type="dxa"/>
          </w:tcPr>
          <w:p w14:paraId="58B5EB22" w14:textId="7B321455"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1.2.13</w:t>
            </w:r>
          </w:p>
        </w:tc>
        <w:tc>
          <w:tcPr>
            <w:tcW w:w="7938" w:type="dxa"/>
          </w:tcPr>
          <w:p w14:paraId="560A6771"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oprema za pregrađivanje prostora u staji</w:t>
            </w:r>
          </w:p>
        </w:tc>
        <w:tc>
          <w:tcPr>
            <w:tcW w:w="850" w:type="dxa"/>
            <w:vMerge/>
          </w:tcPr>
          <w:p w14:paraId="682F5010" w14:textId="2DCC03E8" w:rsidR="00600479" w:rsidRPr="00F23FFB" w:rsidRDefault="00600479" w:rsidP="004B100A">
            <w:pPr>
              <w:jc w:val="center"/>
              <w:rPr>
                <w:rFonts w:ascii="Times New Roman" w:hAnsi="Times New Roman" w:cs="Times New Roman"/>
                <w:b/>
                <w:sz w:val="20"/>
                <w:szCs w:val="20"/>
              </w:rPr>
            </w:pPr>
          </w:p>
        </w:tc>
        <w:tc>
          <w:tcPr>
            <w:tcW w:w="1047" w:type="dxa"/>
            <w:vMerge/>
          </w:tcPr>
          <w:p w14:paraId="7A1F52DF" w14:textId="6E9BAA15" w:rsidR="00600479" w:rsidRPr="00F23FFB" w:rsidRDefault="00600479" w:rsidP="00CA119B">
            <w:pPr>
              <w:pStyle w:val="Tekstkomentara"/>
              <w:jc w:val="center"/>
              <w:rPr>
                <w:rFonts w:ascii="Times New Roman" w:hAnsi="Times New Roman"/>
                <w:b/>
              </w:rPr>
            </w:pPr>
          </w:p>
        </w:tc>
      </w:tr>
      <w:tr w:rsidR="00600479" w:rsidRPr="00F23FFB" w14:paraId="32799D91" w14:textId="77777777" w:rsidTr="008A4DAC">
        <w:tc>
          <w:tcPr>
            <w:tcW w:w="1188" w:type="dxa"/>
          </w:tcPr>
          <w:p w14:paraId="0CA52B5F" w14:textId="4B430234"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1.2.14</w:t>
            </w:r>
          </w:p>
        </w:tc>
        <w:tc>
          <w:tcPr>
            <w:tcW w:w="7938" w:type="dxa"/>
          </w:tcPr>
          <w:p w14:paraId="377D9A74"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oprema za teljenje, janjenje i jarenje, te oprema za prihvat i držanje podmlatka (boksovi)</w:t>
            </w:r>
          </w:p>
        </w:tc>
        <w:tc>
          <w:tcPr>
            <w:tcW w:w="850" w:type="dxa"/>
            <w:vMerge/>
          </w:tcPr>
          <w:p w14:paraId="689B1DCB" w14:textId="7654C7B6" w:rsidR="00600479" w:rsidRPr="00F23FFB" w:rsidRDefault="00600479" w:rsidP="004B100A">
            <w:pPr>
              <w:jc w:val="center"/>
              <w:rPr>
                <w:rFonts w:ascii="Times New Roman" w:hAnsi="Times New Roman" w:cs="Times New Roman"/>
                <w:b/>
                <w:sz w:val="20"/>
                <w:szCs w:val="20"/>
              </w:rPr>
            </w:pPr>
          </w:p>
        </w:tc>
        <w:tc>
          <w:tcPr>
            <w:tcW w:w="1047" w:type="dxa"/>
            <w:vMerge/>
          </w:tcPr>
          <w:p w14:paraId="21D2E3CB" w14:textId="7169E380" w:rsidR="00600479" w:rsidRPr="00F23FFB" w:rsidRDefault="00600479" w:rsidP="00CA119B">
            <w:pPr>
              <w:pStyle w:val="Tekstkomentara"/>
              <w:jc w:val="center"/>
              <w:rPr>
                <w:rFonts w:ascii="Times New Roman" w:hAnsi="Times New Roman"/>
                <w:b/>
              </w:rPr>
            </w:pPr>
          </w:p>
        </w:tc>
      </w:tr>
      <w:tr w:rsidR="00600479" w:rsidRPr="00F23FFB" w14:paraId="1B67EA80" w14:textId="77777777" w:rsidTr="008A4DAC">
        <w:tc>
          <w:tcPr>
            <w:tcW w:w="1188" w:type="dxa"/>
          </w:tcPr>
          <w:p w14:paraId="7E9E8DB4" w14:textId="64B87282"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1.2.15</w:t>
            </w:r>
          </w:p>
        </w:tc>
        <w:tc>
          <w:tcPr>
            <w:tcW w:w="7938" w:type="dxa"/>
          </w:tcPr>
          <w:p w14:paraId="23AF1DEA"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sistemi za </w:t>
            </w:r>
            <w:proofErr w:type="spellStart"/>
            <w:r w:rsidRPr="00F23FFB">
              <w:rPr>
                <w:rFonts w:ascii="Times New Roman" w:hAnsi="Times New Roman" w:cs="Times New Roman"/>
                <w:sz w:val="20"/>
                <w:szCs w:val="20"/>
                <w:lang w:eastAsia="hr-HR"/>
              </w:rPr>
              <w:t>kišenje</w:t>
            </w:r>
            <w:proofErr w:type="spellEnd"/>
            <w:r w:rsidRPr="00F23FFB">
              <w:rPr>
                <w:rFonts w:ascii="Times New Roman" w:hAnsi="Times New Roman" w:cs="Times New Roman"/>
                <w:sz w:val="20"/>
                <w:szCs w:val="20"/>
                <w:lang w:eastAsia="hr-HR"/>
              </w:rPr>
              <w:t xml:space="preserve"> – oročavanje za vrijeme velikih ljetnih vrućina</w:t>
            </w:r>
          </w:p>
        </w:tc>
        <w:tc>
          <w:tcPr>
            <w:tcW w:w="850" w:type="dxa"/>
            <w:vMerge/>
          </w:tcPr>
          <w:p w14:paraId="101B66AA" w14:textId="0F028AE2" w:rsidR="00600479" w:rsidRPr="00F23FFB" w:rsidRDefault="00600479" w:rsidP="004B100A">
            <w:pPr>
              <w:jc w:val="center"/>
              <w:rPr>
                <w:rFonts w:ascii="Times New Roman" w:hAnsi="Times New Roman" w:cs="Times New Roman"/>
                <w:b/>
                <w:sz w:val="20"/>
                <w:szCs w:val="20"/>
              </w:rPr>
            </w:pPr>
          </w:p>
        </w:tc>
        <w:tc>
          <w:tcPr>
            <w:tcW w:w="1047" w:type="dxa"/>
            <w:vMerge/>
          </w:tcPr>
          <w:p w14:paraId="063E3445" w14:textId="709B6281" w:rsidR="00600479" w:rsidRPr="00F23FFB" w:rsidRDefault="00600479" w:rsidP="00CA119B">
            <w:pPr>
              <w:pStyle w:val="Tekstkomentara"/>
              <w:jc w:val="center"/>
              <w:rPr>
                <w:rFonts w:ascii="Times New Roman" w:hAnsi="Times New Roman"/>
                <w:b/>
              </w:rPr>
            </w:pPr>
          </w:p>
        </w:tc>
      </w:tr>
      <w:tr w:rsidR="00600479" w:rsidRPr="00F23FFB" w14:paraId="25F02CA2" w14:textId="77777777" w:rsidTr="008A4DAC">
        <w:tc>
          <w:tcPr>
            <w:tcW w:w="1188" w:type="dxa"/>
          </w:tcPr>
          <w:p w14:paraId="7C9BE326" w14:textId="130DDB77"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1.2.16</w:t>
            </w:r>
          </w:p>
        </w:tc>
        <w:tc>
          <w:tcPr>
            <w:tcW w:w="7938" w:type="dxa"/>
          </w:tcPr>
          <w:p w14:paraId="036620EB"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četke za </w:t>
            </w:r>
            <w:proofErr w:type="spellStart"/>
            <w:r w:rsidRPr="00F23FFB">
              <w:rPr>
                <w:rFonts w:ascii="Times New Roman" w:hAnsi="Times New Roman" w:cs="Times New Roman"/>
                <w:sz w:val="20"/>
                <w:szCs w:val="20"/>
                <w:lang w:eastAsia="hr-HR"/>
              </w:rPr>
              <w:t>samočišćenje</w:t>
            </w:r>
            <w:proofErr w:type="spellEnd"/>
            <w:r w:rsidRPr="00F23FFB">
              <w:rPr>
                <w:rFonts w:ascii="Times New Roman" w:hAnsi="Times New Roman" w:cs="Times New Roman"/>
                <w:sz w:val="20"/>
                <w:szCs w:val="20"/>
                <w:lang w:eastAsia="hr-HR"/>
              </w:rPr>
              <w:t xml:space="preserve"> stoke</w:t>
            </w:r>
          </w:p>
        </w:tc>
        <w:tc>
          <w:tcPr>
            <w:tcW w:w="850" w:type="dxa"/>
            <w:vMerge/>
          </w:tcPr>
          <w:p w14:paraId="00099172" w14:textId="16E5D999" w:rsidR="00600479" w:rsidRPr="00F23FFB" w:rsidRDefault="00600479" w:rsidP="004B100A">
            <w:pPr>
              <w:jc w:val="center"/>
              <w:rPr>
                <w:rFonts w:ascii="Times New Roman" w:hAnsi="Times New Roman" w:cs="Times New Roman"/>
                <w:b/>
                <w:sz w:val="20"/>
                <w:szCs w:val="20"/>
              </w:rPr>
            </w:pPr>
          </w:p>
        </w:tc>
        <w:tc>
          <w:tcPr>
            <w:tcW w:w="1047" w:type="dxa"/>
            <w:vMerge/>
          </w:tcPr>
          <w:p w14:paraId="0A1D6D20" w14:textId="7FC1A263" w:rsidR="00600479" w:rsidRPr="00F23FFB" w:rsidRDefault="00600479" w:rsidP="00CA119B">
            <w:pPr>
              <w:pStyle w:val="Tekstkomentara"/>
              <w:jc w:val="center"/>
              <w:rPr>
                <w:rFonts w:ascii="Times New Roman" w:hAnsi="Times New Roman"/>
                <w:b/>
              </w:rPr>
            </w:pPr>
          </w:p>
        </w:tc>
      </w:tr>
      <w:tr w:rsidR="00600479" w:rsidRPr="00F23FFB" w14:paraId="1EA33864" w14:textId="77777777" w:rsidTr="008A4DAC">
        <w:tc>
          <w:tcPr>
            <w:tcW w:w="1188" w:type="dxa"/>
          </w:tcPr>
          <w:p w14:paraId="09ED1957" w14:textId="15A92FD6"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1.2.17</w:t>
            </w:r>
          </w:p>
        </w:tc>
        <w:tc>
          <w:tcPr>
            <w:tcW w:w="7938" w:type="dxa"/>
          </w:tcPr>
          <w:p w14:paraId="67F1E1BD"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oprema za čišćenje i dezinfekciju objekata i opreme</w:t>
            </w:r>
          </w:p>
        </w:tc>
        <w:tc>
          <w:tcPr>
            <w:tcW w:w="850" w:type="dxa"/>
            <w:vMerge/>
          </w:tcPr>
          <w:p w14:paraId="456E0646" w14:textId="3BD2132B" w:rsidR="00600479" w:rsidRPr="00F23FFB" w:rsidRDefault="00600479" w:rsidP="004B100A">
            <w:pPr>
              <w:jc w:val="center"/>
              <w:rPr>
                <w:rFonts w:ascii="Times New Roman" w:hAnsi="Times New Roman" w:cs="Times New Roman"/>
                <w:b/>
                <w:sz w:val="20"/>
                <w:szCs w:val="20"/>
              </w:rPr>
            </w:pPr>
          </w:p>
        </w:tc>
        <w:tc>
          <w:tcPr>
            <w:tcW w:w="1047" w:type="dxa"/>
            <w:vMerge/>
          </w:tcPr>
          <w:p w14:paraId="28F37383" w14:textId="6C1C7400" w:rsidR="00600479" w:rsidRPr="00F23FFB" w:rsidRDefault="00600479" w:rsidP="00CA119B">
            <w:pPr>
              <w:pStyle w:val="Tekstkomentara"/>
              <w:jc w:val="center"/>
              <w:rPr>
                <w:rFonts w:ascii="Times New Roman" w:hAnsi="Times New Roman"/>
                <w:b/>
              </w:rPr>
            </w:pPr>
          </w:p>
        </w:tc>
      </w:tr>
      <w:tr w:rsidR="00600479" w:rsidRPr="00F23FFB" w14:paraId="3CCCA145" w14:textId="77777777" w:rsidTr="008A4DAC">
        <w:tc>
          <w:tcPr>
            <w:tcW w:w="1188" w:type="dxa"/>
          </w:tcPr>
          <w:p w14:paraId="76B718F6" w14:textId="169CE2C9"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1.2.18</w:t>
            </w:r>
          </w:p>
        </w:tc>
        <w:tc>
          <w:tcPr>
            <w:tcW w:w="7938" w:type="dxa"/>
          </w:tcPr>
          <w:p w14:paraId="69457DE4" w14:textId="77777777" w:rsidR="00600479" w:rsidRPr="00F23FFB" w:rsidRDefault="00600479"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oprema za neškodljivo uklanjanje lešina</w:t>
            </w:r>
          </w:p>
        </w:tc>
        <w:tc>
          <w:tcPr>
            <w:tcW w:w="850" w:type="dxa"/>
            <w:vMerge/>
          </w:tcPr>
          <w:p w14:paraId="29FB7CA8" w14:textId="542635F5" w:rsidR="00600479" w:rsidRPr="00F23FFB" w:rsidRDefault="00600479" w:rsidP="004B100A">
            <w:pPr>
              <w:jc w:val="center"/>
              <w:rPr>
                <w:rFonts w:ascii="Times New Roman" w:hAnsi="Times New Roman" w:cs="Times New Roman"/>
                <w:b/>
                <w:sz w:val="20"/>
                <w:szCs w:val="20"/>
              </w:rPr>
            </w:pPr>
          </w:p>
        </w:tc>
        <w:tc>
          <w:tcPr>
            <w:tcW w:w="1047" w:type="dxa"/>
            <w:vMerge/>
          </w:tcPr>
          <w:p w14:paraId="2FE9F0EE" w14:textId="748DCF2C" w:rsidR="00600479" w:rsidRPr="00F23FFB" w:rsidRDefault="00600479" w:rsidP="00CA119B">
            <w:pPr>
              <w:pStyle w:val="Tekstkomentara"/>
              <w:jc w:val="center"/>
              <w:rPr>
                <w:rFonts w:ascii="Times New Roman" w:hAnsi="Times New Roman"/>
                <w:b/>
              </w:rPr>
            </w:pPr>
          </w:p>
        </w:tc>
      </w:tr>
      <w:tr w:rsidR="00600479" w:rsidRPr="00F23FFB" w14:paraId="3F270A0E" w14:textId="77777777" w:rsidTr="008A4DAC">
        <w:tc>
          <w:tcPr>
            <w:tcW w:w="1188" w:type="dxa"/>
          </w:tcPr>
          <w:p w14:paraId="1153A07F" w14:textId="1BB4FBC8"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lastRenderedPageBreak/>
              <w:t>1.2.19</w:t>
            </w:r>
          </w:p>
        </w:tc>
        <w:tc>
          <w:tcPr>
            <w:tcW w:w="7938" w:type="dxa"/>
          </w:tcPr>
          <w:p w14:paraId="5040E61A"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sprečavanje širenja i suzbijanje bolesti</w:t>
            </w:r>
          </w:p>
        </w:tc>
        <w:tc>
          <w:tcPr>
            <w:tcW w:w="850" w:type="dxa"/>
            <w:vMerge/>
          </w:tcPr>
          <w:p w14:paraId="64C85599" w14:textId="6133596B" w:rsidR="00600479" w:rsidRPr="00F23FFB" w:rsidRDefault="00600479" w:rsidP="004B100A">
            <w:pPr>
              <w:jc w:val="center"/>
              <w:rPr>
                <w:rFonts w:ascii="Times New Roman" w:hAnsi="Times New Roman" w:cs="Times New Roman"/>
                <w:b/>
                <w:sz w:val="20"/>
                <w:szCs w:val="20"/>
              </w:rPr>
            </w:pPr>
          </w:p>
        </w:tc>
        <w:tc>
          <w:tcPr>
            <w:tcW w:w="1047" w:type="dxa"/>
            <w:vMerge/>
          </w:tcPr>
          <w:p w14:paraId="7488CCD5" w14:textId="4A67573E" w:rsidR="00600479" w:rsidRPr="00F23FFB" w:rsidRDefault="00600479" w:rsidP="004663A8">
            <w:pPr>
              <w:pStyle w:val="Tekstkomentara"/>
              <w:jc w:val="center"/>
              <w:rPr>
                <w:rFonts w:ascii="Times New Roman" w:hAnsi="Times New Roman"/>
                <w:b/>
              </w:rPr>
            </w:pPr>
          </w:p>
        </w:tc>
      </w:tr>
      <w:tr w:rsidR="00600479" w:rsidRPr="00F23FFB" w14:paraId="4F8405DC" w14:textId="77777777" w:rsidTr="008A4DAC">
        <w:tc>
          <w:tcPr>
            <w:tcW w:w="1188" w:type="dxa"/>
          </w:tcPr>
          <w:p w14:paraId="57B98C88" w14:textId="092BFB6E"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1.2.20</w:t>
            </w:r>
          </w:p>
        </w:tc>
        <w:tc>
          <w:tcPr>
            <w:tcW w:w="7938" w:type="dxa"/>
          </w:tcPr>
          <w:p w14:paraId="04512842" w14:textId="20FEA537" w:rsidR="00600479" w:rsidRPr="00F23FFB" w:rsidRDefault="00600479" w:rsidP="0085716A">
            <w:pPr>
              <w:pStyle w:val="Tekstkomentara"/>
              <w:jc w:val="both"/>
              <w:rPr>
                <w:rFonts w:ascii="Times New Roman" w:hAnsi="Times New Roman"/>
              </w:rPr>
            </w:pPr>
            <w:r w:rsidRPr="00F23FFB">
              <w:rPr>
                <w:rFonts w:ascii="Times New Roman" w:hAnsi="Times New Roman"/>
              </w:rPr>
              <w:t>- uređaji i oprema za ventilaciju, klimatizaciju i grijanje uključujući alarmni sustav</w:t>
            </w:r>
          </w:p>
        </w:tc>
        <w:tc>
          <w:tcPr>
            <w:tcW w:w="850" w:type="dxa"/>
            <w:vMerge/>
          </w:tcPr>
          <w:p w14:paraId="38822034" w14:textId="32725082" w:rsidR="00600479" w:rsidRPr="00F23FFB" w:rsidRDefault="00600479" w:rsidP="004B100A">
            <w:pPr>
              <w:jc w:val="center"/>
              <w:rPr>
                <w:rFonts w:ascii="Times New Roman" w:hAnsi="Times New Roman" w:cs="Times New Roman"/>
                <w:b/>
                <w:sz w:val="20"/>
                <w:szCs w:val="20"/>
              </w:rPr>
            </w:pPr>
          </w:p>
        </w:tc>
        <w:tc>
          <w:tcPr>
            <w:tcW w:w="1047" w:type="dxa"/>
          </w:tcPr>
          <w:p w14:paraId="731A3584" w14:textId="0B36D435" w:rsidR="00600479" w:rsidRPr="00F23FFB" w:rsidRDefault="00600479" w:rsidP="004663A8">
            <w:pPr>
              <w:pStyle w:val="Tekstkomentara"/>
              <w:jc w:val="center"/>
              <w:rPr>
                <w:rFonts w:ascii="Times New Roman" w:hAnsi="Times New Roman"/>
                <w:b/>
              </w:rPr>
            </w:pPr>
            <w:r w:rsidRPr="00F23FFB">
              <w:rPr>
                <w:rFonts w:ascii="Times New Roman" w:hAnsi="Times New Roman"/>
                <w:b/>
              </w:rPr>
              <w:t>2A, 5B</w:t>
            </w:r>
          </w:p>
        </w:tc>
      </w:tr>
      <w:tr w:rsidR="00600479" w:rsidRPr="00F23FFB" w14:paraId="678F2685" w14:textId="77777777" w:rsidTr="008A4DAC">
        <w:tc>
          <w:tcPr>
            <w:tcW w:w="1188" w:type="dxa"/>
          </w:tcPr>
          <w:p w14:paraId="16E19AF9" w14:textId="77596148"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1.2.21</w:t>
            </w:r>
          </w:p>
        </w:tc>
        <w:tc>
          <w:tcPr>
            <w:tcW w:w="7938" w:type="dxa"/>
          </w:tcPr>
          <w:p w14:paraId="6802F1F6" w14:textId="77777777" w:rsidR="00600479" w:rsidRPr="00F23FFB" w:rsidRDefault="00600479" w:rsidP="0085716A">
            <w:pPr>
              <w:pStyle w:val="Tekstkomentara"/>
              <w:jc w:val="both"/>
              <w:rPr>
                <w:rFonts w:ascii="Times New Roman" w:hAnsi="Times New Roman"/>
              </w:rPr>
            </w:pPr>
            <w:r w:rsidRPr="00F23FFB">
              <w:rPr>
                <w:rFonts w:ascii="Times New Roman" w:hAnsi="Times New Roman"/>
              </w:rPr>
              <w:t>- generator/agregat s potrebnom opremom</w:t>
            </w:r>
          </w:p>
        </w:tc>
        <w:tc>
          <w:tcPr>
            <w:tcW w:w="850" w:type="dxa"/>
            <w:vMerge/>
          </w:tcPr>
          <w:p w14:paraId="54094A59" w14:textId="0DF084A5" w:rsidR="00600479" w:rsidRPr="00F23FFB" w:rsidRDefault="00600479" w:rsidP="004B100A">
            <w:pPr>
              <w:jc w:val="center"/>
              <w:rPr>
                <w:rFonts w:ascii="Times New Roman" w:hAnsi="Times New Roman" w:cs="Times New Roman"/>
                <w:b/>
                <w:sz w:val="20"/>
                <w:szCs w:val="20"/>
                <w:lang w:eastAsia="hr-HR"/>
              </w:rPr>
            </w:pPr>
          </w:p>
        </w:tc>
        <w:tc>
          <w:tcPr>
            <w:tcW w:w="1047" w:type="dxa"/>
          </w:tcPr>
          <w:p w14:paraId="03762C53" w14:textId="794216E4" w:rsidR="00600479" w:rsidRPr="00F23FFB" w:rsidRDefault="00600479" w:rsidP="004663A8">
            <w:pPr>
              <w:pStyle w:val="Tekstkomentara"/>
              <w:jc w:val="center"/>
              <w:rPr>
                <w:rFonts w:ascii="Times New Roman" w:hAnsi="Times New Roman"/>
                <w:b/>
              </w:rPr>
            </w:pPr>
            <w:r w:rsidRPr="00F23FFB">
              <w:rPr>
                <w:rFonts w:ascii="Times New Roman" w:hAnsi="Times New Roman"/>
                <w:b/>
              </w:rPr>
              <w:t>2A</w:t>
            </w:r>
          </w:p>
        </w:tc>
      </w:tr>
      <w:tr w:rsidR="00600479" w:rsidRPr="00F23FFB" w14:paraId="2B8AEE57" w14:textId="77777777" w:rsidTr="008A4DAC">
        <w:tc>
          <w:tcPr>
            <w:tcW w:w="1188" w:type="dxa"/>
          </w:tcPr>
          <w:p w14:paraId="79C5A942" w14:textId="3AF5FB72"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1.2.22</w:t>
            </w:r>
          </w:p>
        </w:tc>
        <w:tc>
          <w:tcPr>
            <w:tcW w:w="7938" w:type="dxa"/>
          </w:tcPr>
          <w:p w14:paraId="2EFB4D3A"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videonadzor</w:t>
            </w:r>
          </w:p>
        </w:tc>
        <w:tc>
          <w:tcPr>
            <w:tcW w:w="850" w:type="dxa"/>
            <w:vMerge/>
          </w:tcPr>
          <w:p w14:paraId="79CE7479" w14:textId="5CF987C1" w:rsidR="00600479" w:rsidRPr="00F23FFB" w:rsidRDefault="00600479" w:rsidP="004B100A">
            <w:pPr>
              <w:jc w:val="center"/>
              <w:rPr>
                <w:rFonts w:ascii="Times New Roman" w:hAnsi="Times New Roman" w:cs="Times New Roman"/>
                <w:b/>
                <w:sz w:val="20"/>
                <w:szCs w:val="20"/>
              </w:rPr>
            </w:pPr>
          </w:p>
        </w:tc>
        <w:tc>
          <w:tcPr>
            <w:tcW w:w="1047" w:type="dxa"/>
            <w:vMerge w:val="restart"/>
          </w:tcPr>
          <w:p w14:paraId="00572DF6" w14:textId="2F35C1A1" w:rsidR="00600479" w:rsidRPr="00F23FFB" w:rsidRDefault="00600479" w:rsidP="009E7141">
            <w:pPr>
              <w:jc w:val="center"/>
              <w:rPr>
                <w:b/>
              </w:rPr>
            </w:pPr>
            <w:r w:rsidRPr="00F23FFB">
              <w:rPr>
                <w:rFonts w:ascii="Times New Roman" w:hAnsi="Times New Roman" w:cs="Times New Roman"/>
                <w:b/>
                <w:sz w:val="20"/>
                <w:szCs w:val="20"/>
              </w:rPr>
              <w:t>2A</w:t>
            </w:r>
          </w:p>
        </w:tc>
      </w:tr>
      <w:tr w:rsidR="00600479" w:rsidRPr="00F23FFB" w14:paraId="6AB4E74A" w14:textId="77777777" w:rsidTr="008A4DAC">
        <w:tc>
          <w:tcPr>
            <w:tcW w:w="1188" w:type="dxa"/>
          </w:tcPr>
          <w:p w14:paraId="0BE64D63" w14:textId="058CC70E"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1.2.23</w:t>
            </w:r>
          </w:p>
        </w:tc>
        <w:tc>
          <w:tcPr>
            <w:tcW w:w="7938" w:type="dxa"/>
          </w:tcPr>
          <w:p w14:paraId="1D337F4C"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detekciju tjeranja</w:t>
            </w:r>
          </w:p>
        </w:tc>
        <w:tc>
          <w:tcPr>
            <w:tcW w:w="850" w:type="dxa"/>
            <w:vMerge/>
          </w:tcPr>
          <w:p w14:paraId="5BA74027" w14:textId="1BEC43EE" w:rsidR="00600479" w:rsidRPr="00F23FFB" w:rsidRDefault="00600479" w:rsidP="004B100A">
            <w:pPr>
              <w:jc w:val="center"/>
              <w:rPr>
                <w:rFonts w:ascii="Times New Roman" w:hAnsi="Times New Roman" w:cs="Times New Roman"/>
                <w:b/>
                <w:sz w:val="20"/>
                <w:szCs w:val="20"/>
              </w:rPr>
            </w:pPr>
          </w:p>
        </w:tc>
        <w:tc>
          <w:tcPr>
            <w:tcW w:w="1047" w:type="dxa"/>
            <w:vMerge/>
          </w:tcPr>
          <w:p w14:paraId="3A550530" w14:textId="1DA131C5" w:rsidR="00600479" w:rsidRPr="00F23FFB" w:rsidRDefault="00600479" w:rsidP="00CA119B">
            <w:pPr>
              <w:pStyle w:val="Tekstkomentara"/>
              <w:jc w:val="center"/>
              <w:rPr>
                <w:rFonts w:ascii="Times New Roman" w:hAnsi="Times New Roman"/>
                <w:b/>
              </w:rPr>
            </w:pPr>
          </w:p>
        </w:tc>
      </w:tr>
      <w:tr w:rsidR="00600479" w:rsidRPr="00F23FFB" w14:paraId="4A8A7222" w14:textId="77777777" w:rsidTr="008A4DAC">
        <w:tc>
          <w:tcPr>
            <w:tcW w:w="1188" w:type="dxa"/>
          </w:tcPr>
          <w:p w14:paraId="3919EE74" w14:textId="04BD27AD"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1.2.24</w:t>
            </w:r>
          </w:p>
        </w:tc>
        <w:tc>
          <w:tcPr>
            <w:tcW w:w="7938" w:type="dxa"/>
          </w:tcPr>
          <w:p w14:paraId="32DDB98C"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lift za podizanje stoke</w:t>
            </w:r>
          </w:p>
        </w:tc>
        <w:tc>
          <w:tcPr>
            <w:tcW w:w="850" w:type="dxa"/>
            <w:vMerge/>
          </w:tcPr>
          <w:p w14:paraId="7F240ECA" w14:textId="3F2B43B0" w:rsidR="00600479" w:rsidRPr="00F23FFB" w:rsidRDefault="00600479" w:rsidP="004B100A">
            <w:pPr>
              <w:jc w:val="center"/>
              <w:rPr>
                <w:rFonts w:ascii="Times New Roman" w:hAnsi="Times New Roman" w:cs="Times New Roman"/>
                <w:b/>
                <w:sz w:val="20"/>
                <w:szCs w:val="20"/>
              </w:rPr>
            </w:pPr>
          </w:p>
        </w:tc>
        <w:tc>
          <w:tcPr>
            <w:tcW w:w="1047" w:type="dxa"/>
            <w:vMerge/>
          </w:tcPr>
          <w:p w14:paraId="255860E8" w14:textId="5913EAD3" w:rsidR="00600479" w:rsidRPr="00F23FFB" w:rsidRDefault="00600479" w:rsidP="00CA119B">
            <w:pPr>
              <w:pStyle w:val="Tekstkomentara"/>
              <w:jc w:val="center"/>
              <w:rPr>
                <w:rFonts w:ascii="Times New Roman" w:hAnsi="Times New Roman"/>
                <w:b/>
              </w:rPr>
            </w:pPr>
          </w:p>
        </w:tc>
      </w:tr>
      <w:tr w:rsidR="00600479" w:rsidRPr="00F23FFB" w14:paraId="6C59AAAC" w14:textId="77777777" w:rsidTr="008A4DAC">
        <w:tc>
          <w:tcPr>
            <w:tcW w:w="1188" w:type="dxa"/>
          </w:tcPr>
          <w:p w14:paraId="3C4951A0" w14:textId="67A7C52D"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1.2.25</w:t>
            </w:r>
          </w:p>
        </w:tc>
        <w:tc>
          <w:tcPr>
            <w:tcW w:w="7938" w:type="dxa"/>
          </w:tcPr>
          <w:p w14:paraId="63CD47B5" w14:textId="3C99E56E"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w:t>
            </w:r>
            <w:r w:rsidRPr="00F23FFB">
              <w:t xml:space="preserve"> </w:t>
            </w:r>
            <w:r w:rsidRPr="00F23FFB">
              <w:rPr>
                <w:rFonts w:ascii="Times New Roman" w:hAnsi="Times New Roman"/>
              </w:rPr>
              <w:t>oprema za ograđivanje</w:t>
            </w:r>
          </w:p>
        </w:tc>
        <w:tc>
          <w:tcPr>
            <w:tcW w:w="850" w:type="dxa"/>
            <w:vMerge/>
          </w:tcPr>
          <w:p w14:paraId="5544C9C3" w14:textId="3F9FC9F1" w:rsidR="00600479" w:rsidRPr="00F23FFB" w:rsidRDefault="00600479" w:rsidP="004B100A">
            <w:pPr>
              <w:jc w:val="center"/>
              <w:rPr>
                <w:rFonts w:ascii="Times New Roman" w:hAnsi="Times New Roman" w:cs="Times New Roman"/>
                <w:b/>
                <w:sz w:val="20"/>
                <w:szCs w:val="20"/>
              </w:rPr>
            </w:pPr>
          </w:p>
        </w:tc>
        <w:tc>
          <w:tcPr>
            <w:tcW w:w="1047" w:type="dxa"/>
            <w:vMerge/>
          </w:tcPr>
          <w:p w14:paraId="4AFD23F7" w14:textId="77468843" w:rsidR="00600479" w:rsidRPr="00F23FFB" w:rsidRDefault="00600479" w:rsidP="004663A8">
            <w:pPr>
              <w:pStyle w:val="Tekstkomentara"/>
              <w:jc w:val="center"/>
              <w:rPr>
                <w:rFonts w:ascii="Times New Roman" w:hAnsi="Times New Roman"/>
                <w:b/>
              </w:rPr>
            </w:pPr>
          </w:p>
        </w:tc>
      </w:tr>
      <w:tr w:rsidR="00600479" w:rsidRPr="00F23FFB" w14:paraId="73C521C5" w14:textId="77777777" w:rsidTr="008A4DAC">
        <w:tc>
          <w:tcPr>
            <w:tcW w:w="1188" w:type="dxa"/>
          </w:tcPr>
          <w:p w14:paraId="46F5708F" w14:textId="2A444B6E"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1.2.26</w:t>
            </w:r>
          </w:p>
        </w:tc>
        <w:tc>
          <w:tcPr>
            <w:tcW w:w="7938" w:type="dxa"/>
          </w:tcPr>
          <w:p w14:paraId="50EC0354"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žetvu, sjetvu, obradu tla i zaštitu bilja</w:t>
            </w:r>
          </w:p>
        </w:tc>
        <w:tc>
          <w:tcPr>
            <w:tcW w:w="850" w:type="dxa"/>
            <w:vMerge/>
          </w:tcPr>
          <w:p w14:paraId="09487E24" w14:textId="122A0DF5" w:rsidR="00600479" w:rsidRPr="00F23FFB" w:rsidRDefault="00600479" w:rsidP="004B100A">
            <w:pPr>
              <w:jc w:val="center"/>
              <w:rPr>
                <w:rFonts w:ascii="Times New Roman" w:hAnsi="Times New Roman" w:cs="Times New Roman"/>
                <w:b/>
                <w:sz w:val="20"/>
                <w:szCs w:val="20"/>
              </w:rPr>
            </w:pPr>
          </w:p>
        </w:tc>
        <w:tc>
          <w:tcPr>
            <w:tcW w:w="1047" w:type="dxa"/>
            <w:vMerge w:val="restart"/>
          </w:tcPr>
          <w:p w14:paraId="3D1BEFA3" w14:textId="3064D095" w:rsidR="00600479" w:rsidRPr="00F23FFB" w:rsidRDefault="00600479" w:rsidP="009E7141">
            <w:pPr>
              <w:pStyle w:val="Tekstkomentara"/>
              <w:jc w:val="center"/>
              <w:rPr>
                <w:rFonts w:ascii="Times New Roman" w:hAnsi="Times New Roman"/>
                <w:b/>
              </w:rPr>
            </w:pPr>
            <w:r w:rsidRPr="00F23FFB">
              <w:rPr>
                <w:rFonts w:ascii="Times New Roman" w:hAnsi="Times New Roman"/>
                <w:b/>
              </w:rPr>
              <w:t>2A, 4C</w:t>
            </w:r>
          </w:p>
        </w:tc>
      </w:tr>
      <w:tr w:rsidR="00600479" w:rsidRPr="00F23FFB" w14:paraId="2033016D" w14:textId="77777777" w:rsidTr="008A4DAC">
        <w:tc>
          <w:tcPr>
            <w:tcW w:w="1188" w:type="dxa"/>
          </w:tcPr>
          <w:p w14:paraId="6CAD6F6F" w14:textId="190E8D03"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1.2.27</w:t>
            </w:r>
          </w:p>
        </w:tc>
        <w:tc>
          <w:tcPr>
            <w:tcW w:w="7938" w:type="dxa"/>
          </w:tcPr>
          <w:p w14:paraId="5498F2AE"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transport, gospodarska vozila</w:t>
            </w:r>
          </w:p>
        </w:tc>
        <w:tc>
          <w:tcPr>
            <w:tcW w:w="850" w:type="dxa"/>
            <w:vMerge/>
          </w:tcPr>
          <w:p w14:paraId="0AA2D2B5" w14:textId="46BCFB7C" w:rsidR="00600479" w:rsidRPr="00F23FFB" w:rsidRDefault="00600479" w:rsidP="004B100A">
            <w:pPr>
              <w:jc w:val="center"/>
              <w:rPr>
                <w:rFonts w:ascii="Times New Roman" w:hAnsi="Times New Roman" w:cs="Times New Roman"/>
                <w:b/>
                <w:sz w:val="20"/>
                <w:szCs w:val="20"/>
              </w:rPr>
            </w:pPr>
          </w:p>
        </w:tc>
        <w:tc>
          <w:tcPr>
            <w:tcW w:w="1047" w:type="dxa"/>
            <w:vMerge/>
          </w:tcPr>
          <w:p w14:paraId="237A26E6" w14:textId="6A9B5288" w:rsidR="00600479" w:rsidRPr="00F23FFB" w:rsidRDefault="00600479" w:rsidP="004663A8">
            <w:pPr>
              <w:pStyle w:val="Tekstkomentara"/>
              <w:jc w:val="center"/>
              <w:rPr>
                <w:rFonts w:ascii="Times New Roman" w:hAnsi="Times New Roman"/>
                <w:b/>
              </w:rPr>
            </w:pPr>
          </w:p>
        </w:tc>
      </w:tr>
      <w:tr w:rsidR="00600479" w:rsidRPr="00F23FFB" w14:paraId="139BA6EF" w14:textId="77777777" w:rsidTr="008A4DAC">
        <w:tc>
          <w:tcPr>
            <w:tcW w:w="1188" w:type="dxa"/>
          </w:tcPr>
          <w:p w14:paraId="5FCA6B18" w14:textId="5E445B98"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1.2.28</w:t>
            </w:r>
          </w:p>
        </w:tc>
        <w:tc>
          <w:tcPr>
            <w:tcW w:w="7938" w:type="dxa"/>
          </w:tcPr>
          <w:p w14:paraId="737B4FE8"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protupožarna oprema i protupožarni aparati</w:t>
            </w:r>
          </w:p>
        </w:tc>
        <w:tc>
          <w:tcPr>
            <w:tcW w:w="850" w:type="dxa"/>
            <w:vMerge/>
          </w:tcPr>
          <w:p w14:paraId="5CB56F77" w14:textId="7C6896BD" w:rsidR="00600479" w:rsidRPr="00F23FFB" w:rsidRDefault="00600479" w:rsidP="004B100A">
            <w:pPr>
              <w:jc w:val="center"/>
              <w:rPr>
                <w:rFonts w:ascii="Times New Roman" w:hAnsi="Times New Roman" w:cs="Times New Roman"/>
                <w:b/>
                <w:sz w:val="20"/>
                <w:szCs w:val="20"/>
              </w:rPr>
            </w:pPr>
          </w:p>
        </w:tc>
        <w:tc>
          <w:tcPr>
            <w:tcW w:w="1047" w:type="dxa"/>
          </w:tcPr>
          <w:p w14:paraId="37820F8F" w14:textId="5608B461" w:rsidR="00600479" w:rsidRPr="00F23FFB" w:rsidRDefault="00600479" w:rsidP="004663A8">
            <w:pPr>
              <w:pStyle w:val="Tekstkomentara"/>
              <w:jc w:val="center"/>
              <w:rPr>
                <w:rFonts w:ascii="Times New Roman" w:hAnsi="Times New Roman"/>
                <w:b/>
              </w:rPr>
            </w:pPr>
            <w:r w:rsidRPr="00F23FFB">
              <w:rPr>
                <w:rFonts w:ascii="Times New Roman" w:hAnsi="Times New Roman"/>
                <w:b/>
              </w:rPr>
              <w:t>2A</w:t>
            </w:r>
          </w:p>
        </w:tc>
      </w:tr>
      <w:tr w:rsidR="00600479" w:rsidRPr="00F23FFB" w14:paraId="2F24F7CF" w14:textId="77777777" w:rsidTr="008A4DAC">
        <w:tc>
          <w:tcPr>
            <w:tcW w:w="1188" w:type="dxa"/>
          </w:tcPr>
          <w:p w14:paraId="555FEB53" w14:textId="7F7AB633"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1.2.29</w:t>
            </w:r>
          </w:p>
        </w:tc>
        <w:tc>
          <w:tcPr>
            <w:tcW w:w="7938" w:type="dxa"/>
          </w:tcPr>
          <w:p w14:paraId="5BD3BA73"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nadzemni spremnici za vodu</w:t>
            </w:r>
          </w:p>
        </w:tc>
        <w:tc>
          <w:tcPr>
            <w:tcW w:w="850" w:type="dxa"/>
            <w:vMerge/>
          </w:tcPr>
          <w:p w14:paraId="64A4ABCF" w14:textId="10111789" w:rsidR="00600479" w:rsidRPr="00F23FFB" w:rsidRDefault="00600479" w:rsidP="004B100A">
            <w:pPr>
              <w:jc w:val="center"/>
              <w:rPr>
                <w:rFonts w:ascii="Times New Roman" w:hAnsi="Times New Roman" w:cs="Times New Roman"/>
                <w:b/>
                <w:sz w:val="20"/>
                <w:szCs w:val="20"/>
              </w:rPr>
            </w:pPr>
          </w:p>
        </w:tc>
        <w:tc>
          <w:tcPr>
            <w:tcW w:w="1047" w:type="dxa"/>
          </w:tcPr>
          <w:p w14:paraId="1C6022D5" w14:textId="10C722EE" w:rsidR="00600479" w:rsidRPr="00F23FFB" w:rsidRDefault="00600479" w:rsidP="004663A8">
            <w:pPr>
              <w:pStyle w:val="Tekstkomentara"/>
              <w:jc w:val="center"/>
              <w:rPr>
                <w:rFonts w:ascii="Times New Roman" w:hAnsi="Times New Roman"/>
                <w:b/>
              </w:rPr>
            </w:pPr>
            <w:r w:rsidRPr="00F23FFB">
              <w:rPr>
                <w:rFonts w:ascii="Times New Roman" w:hAnsi="Times New Roman"/>
                <w:b/>
              </w:rPr>
              <w:t>2A, 5A</w:t>
            </w:r>
          </w:p>
        </w:tc>
      </w:tr>
      <w:tr w:rsidR="00600479" w:rsidRPr="00F23FFB" w14:paraId="7399830F" w14:textId="77777777" w:rsidTr="008A4DAC">
        <w:tc>
          <w:tcPr>
            <w:tcW w:w="1188" w:type="dxa"/>
          </w:tcPr>
          <w:p w14:paraId="38437D0B" w14:textId="21ACB685"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1.2.30</w:t>
            </w:r>
          </w:p>
        </w:tc>
        <w:tc>
          <w:tcPr>
            <w:tcW w:w="7938" w:type="dxa"/>
          </w:tcPr>
          <w:p w14:paraId="1020D55B"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opremanje </w:t>
            </w:r>
            <w:proofErr w:type="spellStart"/>
            <w:r w:rsidRPr="00F23FFB">
              <w:rPr>
                <w:rFonts w:ascii="Times New Roman" w:hAnsi="Times New Roman"/>
              </w:rPr>
              <w:t>prasilišta</w:t>
            </w:r>
            <w:proofErr w:type="spellEnd"/>
          </w:p>
        </w:tc>
        <w:tc>
          <w:tcPr>
            <w:tcW w:w="850" w:type="dxa"/>
            <w:vMerge/>
          </w:tcPr>
          <w:p w14:paraId="56A5CD0A" w14:textId="49EE43F3" w:rsidR="00600479" w:rsidRPr="00F23FFB" w:rsidRDefault="00600479" w:rsidP="004B100A">
            <w:pPr>
              <w:jc w:val="center"/>
              <w:rPr>
                <w:rFonts w:ascii="Times New Roman" w:hAnsi="Times New Roman" w:cs="Times New Roman"/>
                <w:b/>
                <w:sz w:val="20"/>
                <w:szCs w:val="20"/>
              </w:rPr>
            </w:pPr>
          </w:p>
        </w:tc>
        <w:tc>
          <w:tcPr>
            <w:tcW w:w="1047" w:type="dxa"/>
            <w:vMerge w:val="restart"/>
          </w:tcPr>
          <w:p w14:paraId="3F7A52F7" w14:textId="77777777" w:rsidR="00600479" w:rsidRPr="00F23FFB" w:rsidRDefault="00600479" w:rsidP="008E3966">
            <w:pPr>
              <w:jc w:val="center"/>
              <w:rPr>
                <w:rFonts w:ascii="Times New Roman" w:hAnsi="Times New Roman" w:cs="Times New Roman"/>
                <w:b/>
                <w:sz w:val="20"/>
                <w:szCs w:val="20"/>
                <w:lang w:eastAsia="hr-HR"/>
              </w:rPr>
            </w:pPr>
          </w:p>
          <w:p w14:paraId="36ADDD32" w14:textId="77777777" w:rsidR="00600479" w:rsidRPr="00F23FFB" w:rsidRDefault="00600479" w:rsidP="008E3966">
            <w:pPr>
              <w:jc w:val="center"/>
              <w:rPr>
                <w:rFonts w:ascii="Times New Roman" w:hAnsi="Times New Roman" w:cs="Times New Roman"/>
                <w:b/>
                <w:sz w:val="20"/>
                <w:szCs w:val="20"/>
                <w:lang w:eastAsia="hr-HR"/>
              </w:rPr>
            </w:pPr>
          </w:p>
          <w:p w14:paraId="4E96B99F" w14:textId="77777777" w:rsidR="00600479" w:rsidRPr="00F23FFB" w:rsidRDefault="00600479" w:rsidP="008E3966">
            <w:pPr>
              <w:jc w:val="center"/>
              <w:rPr>
                <w:rFonts w:ascii="Times New Roman" w:hAnsi="Times New Roman" w:cs="Times New Roman"/>
                <w:b/>
                <w:sz w:val="20"/>
                <w:szCs w:val="20"/>
                <w:lang w:eastAsia="hr-HR"/>
              </w:rPr>
            </w:pPr>
          </w:p>
          <w:p w14:paraId="6ABDA35E" w14:textId="77777777" w:rsidR="00600479" w:rsidRPr="00F23FFB" w:rsidRDefault="00600479" w:rsidP="008E3966">
            <w:pPr>
              <w:jc w:val="center"/>
              <w:rPr>
                <w:rFonts w:ascii="Times New Roman" w:hAnsi="Times New Roman" w:cs="Times New Roman"/>
                <w:b/>
                <w:sz w:val="20"/>
                <w:szCs w:val="20"/>
                <w:lang w:eastAsia="hr-HR"/>
              </w:rPr>
            </w:pPr>
          </w:p>
          <w:p w14:paraId="59758776" w14:textId="075BE06E" w:rsidR="00600479" w:rsidRPr="00F23FFB" w:rsidRDefault="00600479" w:rsidP="008E3966">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p w14:paraId="31B7CF53" w14:textId="077A2333" w:rsidR="00600479" w:rsidRPr="00F23FFB" w:rsidRDefault="00600479" w:rsidP="000F0C49">
            <w:pPr>
              <w:pStyle w:val="Tekstkomentara"/>
              <w:jc w:val="center"/>
              <w:rPr>
                <w:rFonts w:ascii="Times New Roman" w:hAnsi="Times New Roman"/>
                <w:b/>
              </w:rPr>
            </w:pPr>
          </w:p>
        </w:tc>
      </w:tr>
      <w:tr w:rsidR="00600479" w:rsidRPr="00F23FFB" w14:paraId="788AAFD9" w14:textId="77777777" w:rsidTr="008A4DAC">
        <w:tc>
          <w:tcPr>
            <w:tcW w:w="1188" w:type="dxa"/>
          </w:tcPr>
          <w:p w14:paraId="6345C378" w14:textId="79E2C6AF"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1.2.31</w:t>
            </w:r>
          </w:p>
        </w:tc>
        <w:tc>
          <w:tcPr>
            <w:tcW w:w="7938" w:type="dxa"/>
          </w:tcPr>
          <w:p w14:paraId="0668B787"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opremanje odgajališta</w:t>
            </w:r>
          </w:p>
        </w:tc>
        <w:tc>
          <w:tcPr>
            <w:tcW w:w="850" w:type="dxa"/>
            <w:vMerge/>
          </w:tcPr>
          <w:p w14:paraId="7A555CDA" w14:textId="5891D02A" w:rsidR="00600479" w:rsidRPr="00F23FFB" w:rsidRDefault="00600479" w:rsidP="004B100A">
            <w:pPr>
              <w:jc w:val="center"/>
              <w:rPr>
                <w:rFonts w:ascii="Times New Roman" w:hAnsi="Times New Roman" w:cs="Times New Roman"/>
                <w:b/>
                <w:sz w:val="20"/>
                <w:szCs w:val="20"/>
              </w:rPr>
            </w:pPr>
          </w:p>
        </w:tc>
        <w:tc>
          <w:tcPr>
            <w:tcW w:w="1047" w:type="dxa"/>
            <w:vMerge/>
          </w:tcPr>
          <w:p w14:paraId="37D81AD8" w14:textId="7E428858" w:rsidR="00600479" w:rsidRPr="00F23FFB" w:rsidRDefault="00600479" w:rsidP="00CA119B">
            <w:pPr>
              <w:pStyle w:val="Tekstkomentara"/>
              <w:jc w:val="center"/>
              <w:rPr>
                <w:rFonts w:ascii="Times New Roman" w:hAnsi="Times New Roman"/>
                <w:b/>
              </w:rPr>
            </w:pPr>
          </w:p>
        </w:tc>
      </w:tr>
      <w:tr w:rsidR="00600479" w:rsidRPr="00F23FFB" w14:paraId="7755651B" w14:textId="77777777" w:rsidTr="008A4DAC">
        <w:tc>
          <w:tcPr>
            <w:tcW w:w="1188" w:type="dxa"/>
          </w:tcPr>
          <w:p w14:paraId="7B8920CC" w14:textId="0BED1486"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1.2.32</w:t>
            </w:r>
          </w:p>
        </w:tc>
        <w:tc>
          <w:tcPr>
            <w:tcW w:w="7938" w:type="dxa"/>
          </w:tcPr>
          <w:p w14:paraId="56BC33CF"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opremanje tovilišta</w:t>
            </w:r>
          </w:p>
        </w:tc>
        <w:tc>
          <w:tcPr>
            <w:tcW w:w="850" w:type="dxa"/>
            <w:vMerge/>
          </w:tcPr>
          <w:p w14:paraId="0D1C763A" w14:textId="30027FAF" w:rsidR="00600479" w:rsidRPr="00F23FFB" w:rsidRDefault="00600479" w:rsidP="004B100A">
            <w:pPr>
              <w:jc w:val="center"/>
              <w:rPr>
                <w:rFonts w:ascii="Times New Roman" w:hAnsi="Times New Roman" w:cs="Times New Roman"/>
                <w:b/>
                <w:sz w:val="20"/>
                <w:szCs w:val="20"/>
              </w:rPr>
            </w:pPr>
          </w:p>
        </w:tc>
        <w:tc>
          <w:tcPr>
            <w:tcW w:w="1047" w:type="dxa"/>
            <w:vMerge/>
          </w:tcPr>
          <w:p w14:paraId="17F0435F" w14:textId="5F912F72" w:rsidR="00600479" w:rsidRPr="00F23FFB" w:rsidRDefault="00600479" w:rsidP="00CA119B">
            <w:pPr>
              <w:pStyle w:val="Tekstkomentara"/>
              <w:jc w:val="center"/>
              <w:rPr>
                <w:rFonts w:ascii="Times New Roman" w:hAnsi="Times New Roman"/>
                <w:b/>
              </w:rPr>
            </w:pPr>
          </w:p>
        </w:tc>
      </w:tr>
      <w:tr w:rsidR="00600479" w:rsidRPr="00F23FFB" w14:paraId="24FB899E" w14:textId="77777777" w:rsidTr="008A4DAC">
        <w:tc>
          <w:tcPr>
            <w:tcW w:w="1188" w:type="dxa"/>
          </w:tcPr>
          <w:p w14:paraId="2214B598" w14:textId="2139105B"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1.2.33</w:t>
            </w:r>
          </w:p>
        </w:tc>
        <w:tc>
          <w:tcPr>
            <w:tcW w:w="7938" w:type="dxa"/>
          </w:tcPr>
          <w:p w14:paraId="0F875A91"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opremanje </w:t>
            </w:r>
            <w:proofErr w:type="spellStart"/>
            <w:r w:rsidRPr="00F23FFB">
              <w:rPr>
                <w:rFonts w:ascii="Times New Roman" w:hAnsi="Times New Roman"/>
              </w:rPr>
              <w:t>krmačarnika</w:t>
            </w:r>
            <w:proofErr w:type="spellEnd"/>
            <w:r w:rsidRPr="00F23FFB">
              <w:rPr>
                <w:rFonts w:ascii="Times New Roman" w:hAnsi="Times New Roman"/>
              </w:rPr>
              <w:t xml:space="preserve"> (odmaralište-čekalište)</w:t>
            </w:r>
          </w:p>
        </w:tc>
        <w:tc>
          <w:tcPr>
            <w:tcW w:w="850" w:type="dxa"/>
            <w:vMerge/>
          </w:tcPr>
          <w:p w14:paraId="56AA380D" w14:textId="00888CAB" w:rsidR="00600479" w:rsidRPr="00F23FFB" w:rsidRDefault="00600479" w:rsidP="004B100A">
            <w:pPr>
              <w:jc w:val="center"/>
              <w:rPr>
                <w:rFonts w:ascii="Times New Roman" w:hAnsi="Times New Roman" w:cs="Times New Roman"/>
                <w:b/>
                <w:sz w:val="20"/>
                <w:szCs w:val="20"/>
              </w:rPr>
            </w:pPr>
          </w:p>
        </w:tc>
        <w:tc>
          <w:tcPr>
            <w:tcW w:w="1047" w:type="dxa"/>
            <w:vMerge/>
          </w:tcPr>
          <w:p w14:paraId="5B354095" w14:textId="718B234C" w:rsidR="00600479" w:rsidRPr="00F23FFB" w:rsidRDefault="00600479" w:rsidP="00CA119B">
            <w:pPr>
              <w:pStyle w:val="Tekstkomentara"/>
              <w:jc w:val="center"/>
              <w:rPr>
                <w:rFonts w:ascii="Times New Roman" w:hAnsi="Times New Roman"/>
                <w:b/>
              </w:rPr>
            </w:pPr>
          </w:p>
        </w:tc>
      </w:tr>
      <w:tr w:rsidR="00600479" w:rsidRPr="00F23FFB" w14:paraId="50D95413" w14:textId="77777777" w:rsidTr="008A4DAC">
        <w:tc>
          <w:tcPr>
            <w:tcW w:w="1188" w:type="dxa"/>
          </w:tcPr>
          <w:p w14:paraId="60DB450B" w14:textId="253524F6"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1.2.34</w:t>
            </w:r>
          </w:p>
        </w:tc>
        <w:tc>
          <w:tcPr>
            <w:tcW w:w="7938" w:type="dxa"/>
          </w:tcPr>
          <w:p w14:paraId="56F49E3F"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opremanje </w:t>
            </w:r>
            <w:proofErr w:type="spellStart"/>
            <w:r w:rsidRPr="00F23FFB">
              <w:rPr>
                <w:rFonts w:ascii="Times New Roman" w:hAnsi="Times New Roman"/>
              </w:rPr>
              <w:t>nazimičarnika</w:t>
            </w:r>
            <w:proofErr w:type="spellEnd"/>
          </w:p>
        </w:tc>
        <w:tc>
          <w:tcPr>
            <w:tcW w:w="850" w:type="dxa"/>
            <w:vMerge/>
          </w:tcPr>
          <w:p w14:paraId="0167BC45" w14:textId="6B4606AE" w:rsidR="00600479" w:rsidRPr="00F23FFB" w:rsidRDefault="00600479" w:rsidP="004B100A">
            <w:pPr>
              <w:jc w:val="center"/>
              <w:rPr>
                <w:rFonts w:ascii="Times New Roman" w:hAnsi="Times New Roman" w:cs="Times New Roman"/>
                <w:b/>
                <w:sz w:val="20"/>
                <w:szCs w:val="20"/>
              </w:rPr>
            </w:pPr>
          </w:p>
        </w:tc>
        <w:tc>
          <w:tcPr>
            <w:tcW w:w="1047" w:type="dxa"/>
            <w:vMerge/>
          </w:tcPr>
          <w:p w14:paraId="03AE4D54" w14:textId="55B338B5" w:rsidR="00600479" w:rsidRPr="00F23FFB" w:rsidRDefault="00600479" w:rsidP="00CA119B">
            <w:pPr>
              <w:pStyle w:val="Tekstkomentara"/>
              <w:jc w:val="center"/>
              <w:rPr>
                <w:rFonts w:ascii="Times New Roman" w:hAnsi="Times New Roman"/>
                <w:b/>
              </w:rPr>
            </w:pPr>
          </w:p>
        </w:tc>
      </w:tr>
      <w:tr w:rsidR="00600479" w:rsidRPr="00F23FFB" w14:paraId="17780791" w14:textId="77777777" w:rsidTr="008A4DAC">
        <w:tc>
          <w:tcPr>
            <w:tcW w:w="1188" w:type="dxa"/>
          </w:tcPr>
          <w:p w14:paraId="3C7B49F5" w14:textId="02D7CA29"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1.2.35</w:t>
            </w:r>
          </w:p>
        </w:tc>
        <w:tc>
          <w:tcPr>
            <w:tcW w:w="7938" w:type="dxa"/>
          </w:tcPr>
          <w:p w14:paraId="60D1098E"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opremanje </w:t>
            </w:r>
            <w:proofErr w:type="spellStart"/>
            <w:r w:rsidRPr="00F23FFB">
              <w:rPr>
                <w:rFonts w:ascii="Times New Roman" w:hAnsi="Times New Roman"/>
              </w:rPr>
              <w:t>nerastarnika</w:t>
            </w:r>
            <w:proofErr w:type="spellEnd"/>
          </w:p>
        </w:tc>
        <w:tc>
          <w:tcPr>
            <w:tcW w:w="850" w:type="dxa"/>
            <w:vMerge/>
          </w:tcPr>
          <w:p w14:paraId="4E686659" w14:textId="0AE951F6" w:rsidR="00600479" w:rsidRPr="00F23FFB" w:rsidRDefault="00600479" w:rsidP="004B100A">
            <w:pPr>
              <w:jc w:val="center"/>
              <w:rPr>
                <w:rFonts w:ascii="Times New Roman" w:hAnsi="Times New Roman" w:cs="Times New Roman"/>
                <w:b/>
                <w:sz w:val="20"/>
                <w:szCs w:val="20"/>
              </w:rPr>
            </w:pPr>
          </w:p>
        </w:tc>
        <w:tc>
          <w:tcPr>
            <w:tcW w:w="1047" w:type="dxa"/>
            <w:vMerge/>
          </w:tcPr>
          <w:p w14:paraId="162B5567" w14:textId="5C6FBD19" w:rsidR="00600479" w:rsidRPr="00F23FFB" w:rsidRDefault="00600479" w:rsidP="00CA119B">
            <w:pPr>
              <w:pStyle w:val="Tekstkomentara"/>
              <w:jc w:val="center"/>
              <w:rPr>
                <w:rFonts w:ascii="Times New Roman" w:hAnsi="Times New Roman"/>
                <w:b/>
              </w:rPr>
            </w:pPr>
          </w:p>
        </w:tc>
      </w:tr>
      <w:tr w:rsidR="00600479" w:rsidRPr="00F23FFB" w14:paraId="3D195E35" w14:textId="77777777" w:rsidTr="008A4DAC">
        <w:tc>
          <w:tcPr>
            <w:tcW w:w="1188" w:type="dxa"/>
          </w:tcPr>
          <w:p w14:paraId="72C71386" w14:textId="7FFA7004"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1.2.36</w:t>
            </w:r>
          </w:p>
        </w:tc>
        <w:tc>
          <w:tcPr>
            <w:tcW w:w="7938" w:type="dxa"/>
          </w:tcPr>
          <w:p w14:paraId="5A44F151"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opremanje prostora za </w:t>
            </w:r>
            <w:proofErr w:type="spellStart"/>
            <w:r w:rsidRPr="00F23FFB">
              <w:rPr>
                <w:rFonts w:ascii="Times New Roman" w:hAnsi="Times New Roman"/>
              </w:rPr>
              <w:t>osjemenjivanje</w:t>
            </w:r>
            <w:proofErr w:type="spellEnd"/>
          </w:p>
        </w:tc>
        <w:tc>
          <w:tcPr>
            <w:tcW w:w="850" w:type="dxa"/>
            <w:vMerge/>
          </w:tcPr>
          <w:p w14:paraId="21EA9129" w14:textId="698E7681" w:rsidR="00600479" w:rsidRPr="00F23FFB" w:rsidRDefault="00600479" w:rsidP="004B100A">
            <w:pPr>
              <w:jc w:val="center"/>
              <w:rPr>
                <w:rFonts w:ascii="Times New Roman" w:hAnsi="Times New Roman" w:cs="Times New Roman"/>
                <w:b/>
                <w:sz w:val="20"/>
                <w:szCs w:val="20"/>
              </w:rPr>
            </w:pPr>
          </w:p>
        </w:tc>
        <w:tc>
          <w:tcPr>
            <w:tcW w:w="1047" w:type="dxa"/>
            <w:vMerge/>
          </w:tcPr>
          <w:p w14:paraId="3ECF987A" w14:textId="02D4DF39" w:rsidR="00600479" w:rsidRPr="00F23FFB" w:rsidRDefault="00600479" w:rsidP="00CA119B">
            <w:pPr>
              <w:pStyle w:val="Tekstkomentara"/>
              <w:jc w:val="center"/>
              <w:rPr>
                <w:rFonts w:ascii="Times New Roman" w:hAnsi="Times New Roman"/>
                <w:b/>
              </w:rPr>
            </w:pPr>
          </w:p>
        </w:tc>
      </w:tr>
      <w:tr w:rsidR="00600479" w:rsidRPr="00F23FFB" w14:paraId="027AA5EA" w14:textId="77777777" w:rsidTr="008A4DAC">
        <w:tc>
          <w:tcPr>
            <w:tcW w:w="1188" w:type="dxa"/>
          </w:tcPr>
          <w:p w14:paraId="113FE196" w14:textId="45A84FCD"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1.2.37</w:t>
            </w:r>
          </w:p>
        </w:tc>
        <w:tc>
          <w:tcPr>
            <w:tcW w:w="7938" w:type="dxa"/>
          </w:tcPr>
          <w:p w14:paraId="5ABDF229"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 za </w:t>
            </w:r>
            <w:proofErr w:type="spellStart"/>
            <w:r w:rsidRPr="00F23FFB">
              <w:rPr>
                <w:rFonts w:ascii="Times New Roman" w:hAnsi="Times New Roman"/>
              </w:rPr>
              <w:t>prasenje</w:t>
            </w:r>
            <w:proofErr w:type="spellEnd"/>
          </w:p>
        </w:tc>
        <w:tc>
          <w:tcPr>
            <w:tcW w:w="850" w:type="dxa"/>
            <w:vMerge/>
          </w:tcPr>
          <w:p w14:paraId="43FFF15A" w14:textId="64DD8FB9" w:rsidR="00600479" w:rsidRPr="00F23FFB" w:rsidRDefault="00600479" w:rsidP="004B100A">
            <w:pPr>
              <w:jc w:val="center"/>
              <w:rPr>
                <w:rFonts w:ascii="Times New Roman" w:hAnsi="Times New Roman" w:cs="Times New Roman"/>
                <w:b/>
                <w:sz w:val="20"/>
                <w:szCs w:val="20"/>
              </w:rPr>
            </w:pPr>
          </w:p>
        </w:tc>
        <w:tc>
          <w:tcPr>
            <w:tcW w:w="1047" w:type="dxa"/>
            <w:vMerge/>
          </w:tcPr>
          <w:p w14:paraId="4CDAD719" w14:textId="23BB6F08" w:rsidR="00600479" w:rsidRPr="00F23FFB" w:rsidRDefault="00600479" w:rsidP="00CA119B">
            <w:pPr>
              <w:pStyle w:val="Tekstkomentara"/>
              <w:jc w:val="center"/>
              <w:rPr>
                <w:rFonts w:ascii="Times New Roman" w:hAnsi="Times New Roman"/>
                <w:b/>
              </w:rPr>
            </w:pPr>
          </w:p>
        </w:tc>
      </w:tr>
      <w:tr w:rsidR="00600479" w:rsidRPr="00F23FFB" w14:paraId="573BF36B" w14:textId="77777777" w:rsidTr="008A4DAC">
        <w:tc>
          <w:tcPr>
            <w:tcW w:w="1188" w:type="dxa"/>
          </w:tcPr>
          <w:p w14:paraId="363BAE97" w14:textId="650A392C"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1.2.38</w:t>
            </w:r>
          </w:p>
        </w:tc>
        <w:tc>
          <w:tcPr>
            <w:tcW w:w="7938" w:type="dxa"/>
          </w:tcPr>
          <w:p w14:paraId="2AA5B39F"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šišanje ovaca</w:t>
            </w:r>
          </w:p>
        </w:tc>
        <w:tc>
          <w:tcPr>
            <w:tcW w:w="850" w:type="dxa"/>
            <w:vMerge/>
          </w:tcPr>
          <w:p w14:paraId="31E8A04C" w14:textId="64B2C232" w:rsidR="00600479" w:rsidRPr="00F23FFB" w:rsidRDefault="00600479" w:rsidP="004B100A">
            <w:pPr>
              <w:jc w:val="center"/>
              <w:rPr>
                <w:rFonts w:ascii="Times New Roman" w:hAnsi="Times New Roman" w:cs="Times New Roman"/>
                <w:b/>
                <w:sz w:val="20"/>
                <w:szCs w:val="20"/>
              </w:rPr>
            </w:pPr>
          </w:p>
        </w:tc>
        <w:tc>
          <w:tcPr>
            <w:tcW w:w="1047" w:type="dxa"/>
            <w:vMerge/>
          </w:tcPr>
          <w:p w14:paraId="445A4CAA" w14:textId="036C29AC" w:rsidR="00600479" w:rsidRPr="00F23FFB" w:rsidRDefault="00600479" w:rsidP="004663A8">
            <w:pPr>
              <w:pStyle w:val="Tekstkomentara"/>
              <w:jc w:val="center"/>
              <w:rPr>
                <w:rFonts w:ascii="Times New Roman" w:hAnsi="Times New Roman"/>
                <w:b/>
              </w:rPr>
            </w:pPr>
          </w:p>
        </w:tc>
      </w:tr>
      <w:tr w:rsidR="00600479" w:rsidRPr="00F23FFB" w14:paraId="432A75E1" w14:textId="77777777" w:rsidTr="008A4DAC">
        <w:tc>
          <w:tcPr>
            <w:tcW w:w="1188" w:type="dxa"/>
          </w:tcPr>
          <w:p w14:paraId="31F62BA9" w14:textId="544034AF"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1.2.39</w:t>
            </w:r>
          </w:p>
        </w:tc>
        <w:tc>
          <w:tcPr>
            <w:tcW w:w="7938" w:type="dxa"/>
          </w:tcPr>
          <w:p w14:paraId="4BF5B96D"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dodatnu prehranu i opskrbu vodom prilikom boravka na otvorenom</w:t>
            </w:r>
          </w:p>
        </w:tc>
        <w:tc>
          <w:tcPr>
            <w:tcW w:w="850" w:type="dxa"/>
            <w:vMerge/>
          </w:tcPr>
          <w:p w14:paraId="2CD76BEE" w14:textId="4F3AD636" w:rsidR="00600479" w:rsidRPr="00F23FFB" w:rsidRDefault="00600479" w:rsidP="004B100A">
            <w:pPr>
              <w:jc w:val="center"/>
              <w:rPr>
                <w:rFonts w:ascii="Times New Roman" w:hAnsi="Times New Roman" w:cs="Times New Roman"/>
                <w:b/>
                <w:sz w:val="20"/>
                <w:szCs w:val="20"/>
              </w:rPr>
            </w:pPr>
          </w:p>
        </w:tc>
        <w:tc>
          <w:tcPr>
            <w:tcW w:w="1047" w:type="dxa"/>
            <w:vMerge w:val="restart"/>
          </w:tcPr>
          <w:p w14:paraId="5F54616D" w14:textId="2E390DD1" w:rsidR="00600479" w:rsidRPr="00F23FFB" w:rsidRDefault="00600479" w:rsidP="009E7141">
            <w:pPr>
              <w:pStyle w:val="Tekstkomentara"/>
              <w:jc w:val="center"/>
              <w:rPr>
                <w:rFonts w:ascii="Times New Roman" w:hAnsi="Times New Roman"/>
                <w:b/>
              </w:rPr>
            </w:pPr>
            <w:r w:rsidRPr="00F23FFB">
              <w:rPr>
                <w:rFonts w:ascii="Times New Roman" w:hAnsi="Times New Roman"/>
                <w:b/>
              </w:rPr>
              <w:t>2A, 5A</w:t>
            </w:r>
          </w:p>
        </w:tc>
      </w:tr>
      <w:tr w:rsidR="00600479" w:rsidRPr="00F23FFB" w14:paraId="79B986E7" w14:textId="77777777" w:rsidTr="008A4DAC">
        <w:tc>
          <w:tcPr>
            <w:tcW w:w="1188" w:type="dxa"/>
          </w:tcPr>
          <w:p w14:paraId="4EF90610" w14:textId="3E320666"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1.2.40</w:t>
            </w:r>
          </w:p>
        </w:tc>
        <w:tc>
          <w:tcPr>
            <w:tcW w:w="7938" w:type="dxa"/>
          </w:tcPr>
          <w:p w14:paraId="426A7F09"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strojevi i oprema za napajanje i hranjenje peradi uključujući opremu za pripremu hranidbenih smjesa</w:t>
            </w:r>
            <w:r w:rsidRPr="00F23FFB" w:rsidDel="00BB4FF8">
              <w:rPr>
                <w:rFonts w:ascii="Times New Roman" w:hAnsi="Times New Roman"/>
              </w:rPr>
              <w:t xml:space="preserve"> </w:t>
            </w:r>
          </w:p>
        </w:tc>
        <w:tc>
          <w:tcPr>
            <w:tcW w:w="850" w:type="dxa"/>
            <w:vMerge/>
          </w:tcPr>
          <w:p w14:paraId="0A985357" w14:textId="4ACF9DF7" w:rsidR="00600479" w:rsidRPr="00F23FFB" w:rsidRDefault="00600479" w:rsidP="004B100A">
            <w:pPr>
              <w:jc w:val="center"/>
              <w:rPr>
                <w:rFonts w:ascii="Times New Roman" w:hAnsi="Times New Roman" w:cs="Times New Roman"/>
                <w:b/>
                <w:sz w:val="20"/>
                <w:szCs w:val="20"/>
              </w:rPr>
            </w:pPr>
          </w:p>
        </w:tc>
        <w:tc>
          <w:tcPr>
            <w:tcW w:w="1047" w:type="dxa"/>
            <w:vMerge/>
          </w:tcPr>
          <w:p w14:paraId="10C1E6A2" w14:textId="50B689B0" w:rsidR="00600479" w:rsidRPr="00F23FFB" w:rsidRDefault="00600479" w:rsidP="004663A8">
            <w:pPr>
              <w:pStyle w:val="Tekstkomentara"/>
              <w:jc w:val="center"/>
              <w:rPr>
                <w:rFonts w:ascii="Times New Roman" w:hAnsi="Times New Roman"/>
                <w:b/>
              </w:rPr>
            </w:pPr>
          </w:p>
        </w:tc>
      </w:tr>
      <w:tr w:rsidR="00600479" w:rsidRPr="00F23FFB" w14:paraId="6F0A33C0" w14:textId="77777777" w:rsidTr="008A4DAC">
        <w:tc>
          <w:tcPr>
            <w:tcW w:w="1188" w:type="dxa"/>
          </w:tcPr>
          <w:p w14:paraId="5D7932A5" w14:textId="202C5551"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1.2.41</w:t>
            </w:r>
          </w:p>
        </w:tc>
        <w:tc>
          <w:tcPr>
            <w:tcW w:w="7938" w:type="dxa"/>
          </w:tcPr>
          <w:p w14:paraId="0D98BEFC"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grijanje peradarnika («umjetne kvočke», podno grijanje, toplinski konvektori, masteri, grijanje na kruta goriva i ostala oprema za grijanje)</w:t>
            </w:r>
          </w:p>
        </w:tc>
        <w:tc>
          <w:tcPr>
            <w:tcW w:w="850" w:type="dxa"/>
            <w:vMerge/>
          </w:tcPr>
          <w:p w14:paraId="37E37142" w14:textId="582180F7" w:rsidR="00600479" w:rsidRPr="00F23FFB" w:rsidRDefault="00600479" w:rsidP="004B100A">
            <w:pPr>
              <w:jc w:val="center"/>
              <w:rPr>
                <w:rFonts w:ascii="Times New Roman" w:hAnsi="Times New Roman" w:cs="Times New Roman"/>
                <w:b/>
                <w:sz w:val="20"/>
                <w:szCs w:val="20"/>
              </w:rPr>
            </w:pPr>
          </w:p>
        </w:tc>
        <w:tc>
          <w:tcPr>
            <w:tcW w:w="1047" w:type="dxa"/>
          </w:tcPr>
          <w:p w14:paraId="2B7CD528" w14:textId="2B7BC6F0" w:rsidR="00600479" w:rsidRPr="00F23FFB" w:rsidRDefault="00600479" w:rsidP="004663A8">
            <w:pPr>
              <w:pStyle w:val="Tekstkomentara"/>
              <w:jc w:val="center"/>
              <w:rPr>
                <w:rFonts w:ascii="Times New Roman" w:hAnsi="Times New Roman"/>
                <w:b/>
              </w:rPr>
            </w:pPr>
            <w:r w:rsidRPr="00F23FFB">
              <w:rPr>
                <w:rFonts w:ascii="Times New Roman" w:hAnsi="Times New Roman"/>
                <w:b/>
              </w:rPr>
              <w:t>2A, 5B</w:t>
            </w:r>
          </w:p>
        </w:tc>
      </w:tr>
      <w:tr w:rsidR="00600479" w:rsidRPr="00F23FFB" w14:paraId="0526D5F0" w14:textId="77777777" w:rsidTr="008A4DAC">
        <w:tc>
          <w:tcPr>
            <w:tcW w:w="1188" w:type="dxa"/>
          </w:tcPr>
          <w:p w14:paraId="75702CE1" w14:textId="5FD1CB3B"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1.2.42</w:t>
            </w:r>
          </w:p>
        </w:tc>
        <w:tc>
          <w:tcPr>
            <w:tcW w:w="7938" w:type="dxa"/>
          </w:tcPr>
          <w:p w14:paraId="6B76B5BD"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inkubatori</w:t>
            </w:r>
          </w:p>
        </w:tc>
        <w:tc>
          <w:tcPr>
            <w:tcW w:w="850" w:type="dxa"/>
            <w:vMerge/>
          </w:tcPr>
          <w:p w14:paraId="4426F332" w14:textId="3C4747A3" w:rsidR="00600479" w:rsidRPr="00F23FFB" w:rsidRDefault="00600479" w:rsidP="004B100A">
            <w:pPr>
              <w:jc w:val="center"/>
              <w:rPr>
                <w:rFonts w:ascii="Times New Roman" w:hAnsi="Times New Roman" w:cs="Times New Roman"/>
                <w:b/>
                <w:sz w:val="20"/>
                <w:szCs w:val="20"/>
              </w:rPr>
            </w:pPr>
          </w:p>
        </w:tc>
        <w:tc>
          <w:tcPr>
            <w:tcW w:w="1047" w:type="dxa"/>
            <w:vMerge w:val="restart"/>
          </w:tcPr>
          <w:p w14:paraId="254C8F6C" w14:textId="52705BE2" w:rsidR="00600479" w:rsidRPr="00F23FFB" w:rsidRDefault="00600479" w:rsidP="001E1EEB">
            <w:pPr>
              <w:pStyle w:val="Tekstkomentara"/>
              <w:jc w:val="center"/>
              <w:rPr>
                <w:rFonts w:ascii="Times New Roman" w:hAnsi="Times New Roman"/>
                <w:b/>
              </w:rPr>
            </w:pPr>
          </w:p>
          <w:p w14:paraId="3B81D8A0" w14:textId="7F603EB3" w:rsidR="00600479" w:rsidRPr="00F23FFB" w:rsidRDefault="00600479" w:rsidP="001E1EEB">
            <w:pPr>
              <w:jc w:val="center"/>
              <w:rPr>
                <w:rFonts w:ascii="Times New Roman" w:hAnsi="Times New Roman" w:cs="Times New Roman"/>
                <w:b/>
                <w:sz w:val="20"/>
                <w:szCs w:val="20"/>
                <w:lang w:eastAsia="hr-HR"/>
              </w:rPr>
            </w:pPr>
          </w:p>
          <w:p w14:paraId="6D87C8B4" w14:textId="77777777" w:rsidR="00600479" w:rsidRPr="00F23FFB" w:rsidRDefault="00600479" w:rsidP="001E1EEB">
            <w:pPr>
              <w:jc w:val="center"/>
              <w:rPr>
                <w:rFonts w:ascii="Times New Roman" w:hAnsi="Times New Roman" w:cs="Times New Roman"/>
                <w:b/>
                <w:sz w:val="20"/>
                <w:szCs w:val="20"/>
                <w:lang w:eastAsia="hr-HR"/>
              </w:rPr>
            </w:pPr>
          </w:p>
          <w:p w14:paraId="41B820E8" w14:textId="5EF27FD5" w:rsidR="00600479" w:rsidRPr="00F23FFB" w:rsidRDefault="00600479" w:rsidP="001E1EEB">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p w14:paraId="2FED4B1D" w14:textId="77777777" w:rsidR="00600479" w:rsidRPr="00F23FFB" w:rsidRDefault="00600479" w:rsidP="001E1EEB">
            <w:pPr>
              <w:jc w:val="center"/>
              <w:rPr>
                <w:rFonts w:ascii="Times New Roman" w:hAnsi="Times New Roman" w:cs="Times New Roman"/>
                <w:b/>
                <w:sz w:val="20"/>
                <w:szCs w:val="20"/>
                <w:lang w:eastAsia="hr-HR"/>
              </w:rPr>
            </w:pPr>
          </w:p>
          <w:p w14:paraId="44920041" w14:textId="77777777" w:rsidR="00600479" w:rsidRPr="00F23FFB" w:rsidRDefault="00600479" w:rsidP="001E1EEB">
            <w:pPr>
              <w:jc w:val="center"/>
              <w:rPr>
                <w:rFonts w:ascii="Times New Roman" w:hAnsi="Times New Roman" w:cs="Times New Roman"/>
                <w:b/>
                <w:sz w:val="20"/>
                <w:szCs w:val="20"/>
                <w:lang w:eastAsia="hr-HR"/>
              </w:rPr>
            </w:pPr>
          </w:p>
          <w:p w14:paraId="6CE09480" w14:textId="77777777" w:rsidR="00600479" w:rsidRPr="00F23FFB" w:rsidRDefault="00600479" w:rsidP="001E1EEB">
            <w:pPr>
              <w:jc w:val="center"/>
              <w:rPr>
                <w:rFonts w:ascii="Times New Roman" w:hAnsi="Times New Roman" w:cs="Times New Roman"/>
                <w:b/>
                <w:sz w:val="20"/>
                <w:szCs w:val="20"/>
                <w:lang w:eastAsia="hr-HR"/>
              </w:rPr>
            </w:pPr>
          </w:p>
          <w:p w14:paraId="70A10804" w14:textId="77777777" w:rsidR="00600479" w:rsidRPr="00F23FFB" w:rsidRDefault="00600479" w:rsidP="001E1EEB">
            <w:pPr>
              <w:jc w:val="center"/>
              <w:rPr>
                <w:rFonts w:ascii="Times New Roman" w:hAnsi="Times New Roman" w:cs="Times New Roman"/>
                <w:b/>
                <w:sz w:val="20"/>
                <w:szCs w:val="20"/>
                <w:lang w:eastAsia="hr-HR"/>
              </w:rPr>
            </w:pPr>
          </w:p>
          <w:p w14:paraId="3C4F2559" w14:textId="77777777" w:rsidR="00600479" w:rsidRPr="00F23FFB" w:rsidRDefault="00600479" w:rsidP="001E1EEB">
            <w:pPr>
              <w:jc w:val="center"/>
              <w:rPr>
                <w:rFonts w:ascii="Times New Roman" w:hAnsi="Times New Roman" w:cs="Times New Roman"/>
                <w:b/>
                <w:sz w:val="20"/>
                <w:szCs w:val="20"/>
                <w:lang w:eastAsia="hr-HR"/>
              </w:rPr>
            </w:pPr>
          </w:p>
          <w:p w14:paraId="2A524B4B" w14:textId="6CBD7C1C" w:rsidR="00600479" w:rsidRPr="00F23FFB" w:rsidRDefault="00600479" w:rsidP="001E1EEB">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600479" w:rsidRPr="00F23FFB" w14:paraId="78283F5D" w14:textId="77777777" w:rsidTr="008A4DAC">
        <w:tc>
          <w:tcPr>
            <w:tcW w:w="1188" w:type="dxa"/>
          </w:tcPr>
          <w:p w14:paraId="3DEA1867" w14:textId="0E6E893A"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1.2.43</w:t>
            </w:r>
          </w:p>
        </w:tc>
        <w:tc>
          <w:tcPr>
            <w:tcW w:w="7938" w:type="dxa"/>
          </w:tcPr>
          <w:p w14:paraId="58B6F471"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transport i ulaganje jaja</w:t>
            </w:r>
          </w:p>
        </w:tc>
        <w:tc>
          <w:tcPr>
            <w:tcW w:w="850" w:type="dxa"/>
            <w:vMerge/>
          </w:tcPr>
          <w:p w14:paraId="7DCC88C2" w14:textId="09E340BA" w:rsidR="00600479" w:rsidRPr="00F23FFB" w:rsidRDefault="00600479" w:rsidP="004B100A">
            <w:pPr>
              <w:jc w:val="center"/>
              <w:rPr>
                <w:rFonts w:ascii="Times New Roman" w:hAnsi="Times New Roman" w:cs="Times New Roman"/>
                <w:b/>
                <w:sz w:val="20"/>
                <w:szCs w:val="20"/>
              </w:rPr>
            </w:pPr>
          </w:p>
        </w:tc>
        <w:tc>
          <w:tcPr>
            <w:tcW w:w="1047" w:type="dxa"/>
            <w:vMerge/>
          </w:tcPr>
          <w:p w14:paraId="2AA78864" w14:textId="3B3C2E9E" w:rsidR="00600479" w:rsidRPr="00F23FFB" w:rsidRDefault="00600479" w:rsidP="00CA119B">
            <w:pPr>
              <w:pStyle w:val="Tekstkomentara"/>
              <w:jc w:val="center"/>
              <w:rPr>
                <w:rFonts w:ascii="Times New Roman" w:hAnsi="Times New Roman"/>
                <w:b/>
              </w:rPr>
            </w:pPr>
          </w:p>
        </w:tc>
      </w:tr>
      <w:tr w:rsidR="00600479" w:rsidRPr="00F23FFB" w14:paraId="617BF139" w14:textId="77777777" w:rsidTr="008A4DAC">
        <w:trPr>
          <w:trHeight w:val="361"/>
        </w:trPr>
        <w:tc>
          <w:tcPr>
            <w:tcW w:w="1188" w:type="dxa"/>
          </w:tcPr>
          <w:p w14:paraId="3B13C739" w14:textId="41933409"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1.2.44</w:t>
            </w:r>
          </w:p>
        </w:tc>
        <w:tc>
          <w:tcPr>
            <w:tcW w:w="7938" w:type="dxa"/>
          </w:tcPr>
          <w:p w14:paraId="00CEBA0A"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 za </w:t>
            </w:r>
            <w:proofErr w:type="spellStart"/>
            <w:r w:rsidRPr="00F23FFB">
              <w:rPr>
                <w:rFonts w:ascii="Times New Roman" w:hAnsi="Times New Roman"/>
              </w:rPr>
              <w:t>valenje</w:t>
            </w:r>
            <w:proofErr w:type="spellEnd"/>
            <w:r w:rsidRPr="00F23FFB">
              <w:rPr>
                <w:rFonts w:ascii="Times New Roman" w:hAnsi="Times New Roman"/>
              </w:rPr>
              <w:t xml:space="preserve"> jednodnevnih pilića (</w:t>
            </w:r>
            <w:proofErr w:type="spellStart"/>
            <w:r w:rsidRPr="00F23FFB">
              <w:rPr>
                <w:rFonts w:ascii="Times New Roman" w:hAnsi="Times New Roman"/>
              </w:rPr>
              <w:t>predvalionici</w:t>
            </w:r>
            <w:proofErr w:type="spellEnd"/>
            <w:r w:rsidRPr="00F23FFB">
              <w:rPr>
                <w:rFonts w:ascii="Times New Roman" w:hAnsi="Times New Roman"/>
              </w:rPr>
              <w:t xml:space="preserve"> i valionici)</w:t>
            </w:r>
          </w:p>
        </w:tc>
        <w:tc>
          <w:tcPr>
            <w:tcW w:w="850" w:type="dxa"/>
            <w:vMerge/>
          </w:tcPr>
          <w:p w14:paraId="15C3CD6E" w14:textId="11080379" w:rsidR="00600479" w:rsidRPr="00F23FFB" w:rsidRDefault="00600479" w:rsidP="004B100A">
            <w:pPr>
              <w:jc w:val="center"/>
              <w:rPr>
                <w:rFonts w:ascii="Times New Roman" w:hAnsi="Times New Roman" w:cs="Times New Roman"/>
                <w:b/>
                <w:sz w:val="20"/>
                <w:szCs w:val="20"/>
              </w:rPr>
            </w:pPr>
          </w:p>
        </w:tc>
        <w:tc>
          <w:tcPr>
            <w:tcW w:w="1047" w:type="dxa"/>
            <w:vMerge/>
          </w:tcPr>
          <w:p w14:paraId="13ACA67E" w14:textId="6BF3BB86" w:rsidR="00600479" w:rsidRPr="00F23FFB" w:rsidRDefault="00600479" w:rsidP="00CA119B">
            <w:pPr>
              <w:pStyle w:val="Tekstkomentara"/>
              <w:jc w:val="center"/>
              <w:rPr>
                <w:rFonts w:ascii="Times New Roman" w:hAnsi="Times New Roman"/>
                <w:b/>
              </w:rPr>
            </w:pPr>
          </w:p>
        </w:tc>
      </w:tr>
      <w:tr w:rsidR="00600479" w:rsidRPr="00F23FFB" w14:paraId="4D991D5A" w14:textId="77777777" w:rsidTr="008A4DAC">
        <w:trPr>
          <w:trHeight w:val="750"/>
        </w:trPr>
        <w:tc>
          <w:tcPr>
            <w:tcW w:w="1188" w:type="dxa"/>
          </w:tcPr>
          <w:p w14:paraId="6AE1F7CD" w14:textId="47401F6D"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1.2.45</w:t>
            </w:r>
          </w:p>
        </w:tc>
        <w:tc>
          <w:tcPr>
            <w:tcW w:w="7938" w:type="dxa"/>
          </w:tcPr>
          <w:p w14:paraId="79EC5EC4"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primarnu obradu  jednodnevnih pilići, transport i otpremu jednodnevnih  pilića do farmi (kao npr. transportna kolica, transportna sredstva-vozila itd.)</w:t>
            </w:r>
          </w:p>
        </w:tc>
        <w:tc>
          <w:tcPr>
            <w:tcW w:w="850" w:type="dxa"/>
            <w:vMerge/>
          </w:tcPr>
          <w:p w14:paraId="7BFC8999" w14:textId="24FA7B53" w:rsidR="00600479" w:rsidRPr="00F23FFB" w:rsidRDefault="00600479" w:rsidP="004B100A">
            <w:pPr>
              <w:jc w:val="center"/>
              <w:rPr>
                <w:rFonts w:ascii="Times New Roman" w:hAnsi="Times New Roman" w:cs="Times New Roman"/>
                <w:b/>
                <w:sz w:val="20"/>
                <w:szCs w:val="20"/>
              </w:rPr>
            </w:pPr>
          </w:p>
        </w:tc>
        <w:tc>
          <w:tcPr>
            <w:tcW w:w="1047" w:type="dxa"/>
            <w:vMerge/>
          </w:tcPr>
          <w:p w14:paraId="2237B14A" w14:textId="54A1F0E8" w:rsidR="00600479" w:rsidRPr="00F23FFB" w:rsidRDefault="00600479" w:rsidP="00CA119B">
            <w:pPr>
              <w:pStyle w:val="Tekstkomentara"/>
              <w:jc w:val="center"/>
              <w:rPr>
                <w:rFonts w:ascii="Times New Roman" w:hAnsi="Times New Roman"/>
                <w:b/>
              </w:rPr>
            </w:pPr>
          </w:p>
        </w:tc>
      </w:tr>
      <w:tr w:rsidR="00600479" w:rsidRPr="00F23FFB" w14:paraId="7DBB0DB0" w14:textId="77777777" w:rsidTr="008A4DAC">
        <w:tc>
          <w:tcPr>
            <w:tcW w:w="1188" w:type="dxa"/>
          </w:tcPr>
          <w:p w14:paraId="0607EBC0" w14:textId="32A247B9"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1.2.46</w:t>
            </w:r>
          </w:p>
        </w:tc>
        <w:tc>
          <w:tcPr>
            <w:tcW w:w="7938" w:type="dxa"/>
          </w:tcPr>
          <w:p w14:paraId="78EBE75C"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 za kondicioniranje mikroklimatskih uvjeta u valionici (oprema i uređaji za ventilaciju, </w:t>
            </w:r>
            <w:r w:rsidRPr="00F23FFB">
              <w:rPr>
                <w:rFonts w:ascii="Times New Roman" w:hAnsi="Times New Roman"/>
              </w:rPr>
              <w:lastRenderedPageBreak/>
              <w:t>klimatizaciju i grijanje uključujući alarmni sustav s generatorom/agregatom)</w:t>
            </w:r>
          </w:p>
        </w:tc>
        <w:tc>
          <w:tcPr>
            <w:tcW w:w="850" w:type="dxa"/>
            <w:vMerge/>
          </w:tcPr>
          <w:p w14:paraId="0D17A09F" w14:textId="781F52D1" w:rsidR="00600479" w:rsidRPr="00F23FFB" w:rsidRDefault="00600479" w:rsidP="004B100A">
            <w:pPr>
              <w:jc w:val="center"/>
              <w:rPr>
                <w:rFonts w:ascii="Times New Roman" w:hAnsi="Times New Roman" w:cs="Times New Roman"/>
                <w:b/>
                <w:sz w:val="20"/>
                <w:szCs w:val="20"/>
              </w:rPr>
            </w:pPr>
          </w:p>
        </w:tc>
        <w:tc>
          <w:tcPr>
            <w:tcW w:w="1047" w:type="dxa"/>
            <w:vMerge/>
          </w:tcPr>
          <w:p w14:paraId="5E79B253" w14:textId="4D19F38D" w:rsidR="00600479" w:rsidRPr="00F23FFB" w:rsidRDefault="00600479" w:rsidP="00CA119B">
            <w:pPr>
              <w:pStyle w:val="Tekstkomentara"/>
              <w:jc w:val="center"/>
              <w:rPr>
                <w:rFonts w:ascii="Times New Roman" w:hAnsi="Times New Roman"/>
                <w:b/>
              </w:rPr>
            </w:pPr>
          </w:p>
        </w:tc>
      </w:tr>
      <w:tr w:rsidR="00600479" w:rsidRPr="00F23FFB" w14:paraId="67925443" w14:textId="77777777" w:rsidTr="008A4DAC">
        <w:tc>
          <w:tcPr>
            <w:tcW w:w="1188" w:type="dxa"/>
          </w:tcPr>
          <w:p w14:paraId="0C091C97" w14:textId="0630E986"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1.2.47</w:t>
            </w:r>
          </w:p>
        </w:tc>
        <w:tc>
          <w:tcPr>
            <w:tcW w:w="7938" w:type="dxa"/>
          </w:tcPr>
          <w:p w14:paraId="549A85E0"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izvođenje pranja i dezinfekcije valionice</w:t>
            </w:r>
          </w:p>
        </w:tc>
        <w:tc>
          <w:tcPr>
            <w:tcW w:w="850" w:type="dxa"/>
            <w:vMerge/>
          </w:tcPr>
          <w:p w14:paraId="470EC4FB" w14:textId="2521BC61" w:rsidR="00600479" w:rsidRPr="00F23FFB" w:rsidRDefault="00600479" w:rsidP="004B100A">
            <w:pPr>
              <w:jc w:val="center"/>
              <w:rPr>
                <w:rFonts w:ascii="Times New Roman" w:hAnsi="Times New Roman" w:cs="Times New Roman"/>
                <w:b/>
                <w:sz w:val="20"/>
                <w:szCs w:val="20"/>
              </w:rPr>
            </w:pPr>
          </w:p>
        </w:tc>
        <w:tc>
          <w:tcPr>
            <w:tcW w:w="1047" w:type="dxa"/>
            <w:vMerge/>
          </w:tcPr>
          <w:p w14:paraId="1CA7AC86" w14:textId="2E731813" w:rsidR="00600479" w:rsidRPr="00F23FFB" w:rsidRDefault="00600479" w:rsidP="00CA119B">
            <w:pPr>
              <w:pStyle w:val="Tekstkomentara"/>
              <w:jc w:val="center"/>
              <w:rPr>
                <w:rFonts w:ascii="Times New Roman" w:hAnsi="Times New Roman"/>
                <w:b/>
              </w:rPr>
            </w:pPr>
          </w:p>
        </w:tc>
      </w:tr>
      <w:tr w:rsidR="00600479" w:rsidRPr="00F23FFB" w14:paraId="72E49F11" w14:textId="77777777" w:rsidTr="008A4DAC">
        <w:trPr>
          <w:trHeight w:val="301"/>
        </w:trPr>
        <w:tc>
          <w:tcPr>
            <w:tcW w:w="1188" w:type="dxa"/>
          </w:tcPr>
          <w:p w14:paraId="73B78865" w14:textId="1D7B64D7"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1.2.48</w:t>
            </w:r>
          </w:p>
        </w:tc>
        <w:tc>
          <w:tcPr>
            <w:tcW w:w="7938" w:type="dxa"/>
          </w:tcPr>
          <w:p w14:paraId="62F886C5"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vaga - oprema za automatsko vaganje peradi</w:t>
            </w:r>
          </w:p>
        </w:tc>
        <w:tc>
          <w:tcPr>
            <w:tcW w:w="850" w:type="dxa"/>
            <w:vMerge/>
          </w:tcPr>
          <w:p w14:paraId="73572BF9" w14:textId="40B548CD" w:rsidR="00600479" w:rsidRPr="00F23FFB" w:rsidRDefault="00600479" w:rsidP="004B100A">
            <w:pPr>
              <w:jc w:val="center"/>
              <w:rPr>
                <w:rFonts w:ascii="Times New Roman" w:hAnsi="Times New Roman" w:cs="Times New Roman"/>
                <w:b/>
                <w:sz w:val="20"/>
                <w:szCs w:val="20"/>
              </w:rPr>
            </w:pPr>
          </w:p>
        </w:tc>
        <w:tc>
          <w:tcPr>
            <w:tcW w:w="1047" w:type="dxa"/>
            <w:vMerge/>
          </w:tcPr>
          <w:p w14:paraId="723EEBAF" w14:textId="114DCA2D" w:rsidR="00600479" w:rsidRPr="00F23FFB" w:rsidRDefault="00600479" w:rsidP="00CA119B">
            <w:pPr>
              <w:pStyle w:val="Tekstkomentara"/>
              <w:jc w:val="center"/>
              <w:rPr>
                <w:rFonts w:ascii="Times New Roman" w:hAnsi="Times New Roman"/>
                <w:b/>
              </w:rPr>
            </w:pPr>
          </w:p>
        </w:tc>
      </w:tr>
      <w:tr w:rsidR="00600479" w:rsidRPr="00F23FFB" w14:paraId="44ECA506" w14:textId="77777777" w:rsidTr="008A4DAC">
        <w:tc>
          <w:tcPr>
            <w:tcW w:w="1188" w:type="dxa"/>
          </w:tcPr>
          <w:p w14:paraId="47B7512D" w14:textId="21D8578F"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1.2.49</w:t>
            </w:r>
          </w:p>
        </w:tc>
        <w:tc>
          <w:tcPr>
            <w:tcW w:w="7938" w:type="dxa"/>
          </w:tcPr>
          <w:p w14:paraId="5EB20AE1"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izlov, utovar i transport žive peradi od peradarnika do objekta klaonice (stoj za izlov, kamioni, viličari, gajbe, kontejneri)</w:t>
            </w:r>
          </w:p>
        </w:tc>
        <w:tc>
          <w:tcPr>
            <w:tcW w:w="850" w:type="dxa"/>
            <w:vMerge/>
          </w:tcPr>
          <w:p w14:paraId="6F584A47" w14:textId="3070FDD6" w:rsidR="00600479" w:rsidRPr="00F23FFB" w:rsidRDefault="00600479" w:rsidP="004B100A">
            <w:pPr>
              <w:jc w:val="center"/>
              <w:rPr>
                <w:rFonts w:ascii="Times New Roman" w:hAnsi="Times New Roman" w:cs="Times New Roman"/>
                <w:b/>
                <w:sz w:val="20"/>
                <w:szCs w:val="20"/>
              </w:rPr>
            </w:pPr>
          </w:p>
        </w:tc>
        <w:tc>
          <w:tcPr>
            <w:tcW w:w="1047" w:type="dxa"/>
            <w:vMerge/>
          </w:tcPr>
          <w:p w14:paraId="29267F41" w14:textId="659909E0" w:rsidR="00600479" w:rsidRPr="00F23FFB" w:rsidRDefault="00600479" w:rsidP="00CA119B">
            <w:pPr>
              <w:pStyle w:val="Tekstkomentara"/>
              <w:jc w:val="center"/>
              <w:rPr>
                <w:rFonts w:ascii="Times New Roman" w:hAnsi="Times New Roman"/>
                <w:b/>
              </w:rPr>
            </w:pPr>
          </w:p>
        </w:tc>
      </w:tr>
      <w:tr w:rsidR="00600479" w:rsidRPr="00F23FFB" w14:paraId="520B0327" w14:textId="77777777" w:rsidTr="008A4DAC">
        <w:tc>
          <w:tcPr>
            <w:tcW w:w="1188" w:type="dxa"/>
          </w:tcPr>
          <w:p w14:paraId="4583AACD" w14:textId="40BED6E0"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1.2.50</w:t>
            </w:r>
          </w:p>
        </w:tc>
        <w:tc>
          <w:tcPr>
            <w:tcW w:w="7938" w:type="dxa"/>
          </w:tcPr>
          <w:p w14:paraId="673C4938"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sakupljanje, označivanje, skladištenje, pranje, hlađenje, sortiranje, pakiranje</w:t>
            </w:r>
            <w:r w:rsidRPr="00F23FFB" w:rsidDel="00ED0492">
              <w:rPr>
                <w:rFonts w:ascii="Times New Roman" w:hAnsi="Times New Roman"/>
              </w:rPr>
              <w:t xml:space="preserve"> </w:t>
            </w:r>
            <w:r w:rsidRPr="00F23FFB">
              <w:rPr>
                <w:rFonts w:ascii="Times New Roman" w:hAnsi="Times New Roman"/>
              </w:rPr>
              <w:t xml:space="preserve">i prijevoz jaja do i unutar pogona </w:t>
            </w:r>
          </w:p>
        </w:tc>
        <w:tc>
          <w:tcPr>
            <w:tcW w:w="850" w:type="dxa"/>
            <w:vMerge/>
          </w:tcPr>
          <w:p w14:paraId="0ED1E5E1" w14:textId="28E554C5" w:rsidR="00600479" w:rsidRPr="00F23FFB" w:rsidRDefault="00600479" w:rsidP="004B100A">
            <w:pPr>
              <w:jc w:val="center"/>
              <w:rPr>
                <w:rFonts w:ascii="Times New Roman" w:hAnsi="Times New Roman" w:cs="Times New Roman"/>
                <w:b/>
                <w:sz w:val="20"/>
                <w:szCs w:val="20"/>
              </w:rPr>
            </w:pPr>
          </w:p>
        </w:tc>
        <w:tc>
          <w:tcPr>
            <w:tcW w:w="1047" w:type="dxa"/>
            <w:vMerge/>
          </w:tcPr>
          <w:p w14:paraId="256C97DF" w14:textId="06AC2679" w:rsidR="00600479" w:rsidRPr="00F23FFB" w:rsidRDefault="00600479" w:rsidP="00CA119B">
            <w:pPr>
              <w:pStyle w:val="Tekstkomentara"/>
              <w:jc w:val="center"/>
              <w:rPr>
                <w:rFonts w:ascii="Times New Roman" w:hAnsi="Times New Roman"/>
                <w:b/>
              </w:rPr>
            </w:pPr>
          </w:p>
        </w:tc>
      </w:tr>
      <w:tr w:rsidR="00600479" w:rsidRPr="00F23FFB" w14:paraId="2C3A7C29" w14:textId="77777777" w:rsidTr="008A4DAC">
        <w:tc>
          <w:tcPr>
            <w:tcW w:w="1188" w:type="dxa"/>
          </w:tcPr>
          <w:p w14:paraId="0B84D167" w14:textId="74462265"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1.2.51</w:t>
            </w:r>
          </w:p>
        </w:tc>
        <w:tc>
          <w:tcPr>
            <w:tcW w:w="7938" w:type="dxa"/>
          </w:tcPr>
          <w:p w14:paraId="016214EB"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xml:space="preserve">- oprema za držanje kokoši nesilica (obogaćeni kavezi, alternativni sustavi držanja, slobodni način držanja) </w:t>
            </w:r>
          </w:p>
        </w:tc>
        <w:tc>
          <w:tcPr>
            <w:tcW w:w="850" w:type="dxa"/>
            <w:vMerge/>
          </w:tcPr>
          <w:p w14:paraId="2AC92D33" w14:textId="121BBEC0" w:rsidR="00600479" w:rsidRPr="00F23FFB" w:rsidRDefault="00600479" w:rsidP="004B100A">
            <w:pPr>
              <w:jc w:val="center"/>
              <w:rPr>
                <w:rFonts w:ascii="Times New Roman" w:hAnsi="Times New Roman" w:cs="Times New Roman"/>
                <w:b/>
                <w:sz w:val="20"/>
                <w:szCs w:val="20"/>
              </w:rPr>
            </w:pPr>
          </w:p>
        </w:tc>
        <w:tc>
          <w:tcPr>
            <w:tcW w:w="1047" w:type="dxa"/>
            <w:vMerge/>
          </w:tcPr>
          <w:p w14:paraId="02D7CF5B" w14:textId="33CC228C" w:rsidR="00600479" w:rsidRPr="00F23FFB" w:rsidRDefault="00600479" w:rsidP="00CA119B">
            <w:pPr>
              <w:pStyle w:val="Tekstkomentara"/>
              <w:jc w:val="center"/>
              <w:rPr>
                <w:rFonts w:ascii="Times New Roman" w:hAnsi="Times New Roman"/>
                <w:b/>
              </w:rPr>
            </w:pPr>
          </w:p>
        </w:tc>
      </w:tr>
      <w:tr w:rsidR="00600479" w:rsidRPr="00F23FFB" w14:paraId="52BF3757" w14:textId="77777777" w:rsidTr="008A4DAC">
        <w:tc>
          <w:tcPr>
            <w:tcW w:w="1188" w:type="dxa"/>
          </w:tcPr>
          <w:p w14:paraId="5ABA0587" w14:textId="41A2606C"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1.2.52</w:t>
            </w:r>
          </w:p>
        </w:tc>
        <w:tc>
          <w:tcPr>
            <w:tcW w:w="7938" w:type="dxa"/>
          </w:tcPr>
          <w:p w14:paraId="2D72EFF6"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oprema za zaštitu domaćih životinja od divljači</w:t>
            </w:r>
          </w:p>
        </w:tc>
        <w:tc>
          <w:tcPr>
            <w:tcW w:w="850" w:type="dxa"/>
            <w:vMerge/>
          </w:tcPr>
          <w:p w14:paraId="2D6C7F58" w14:textId="61BBB15F" w:rsidR="00600479" w:rsidRPr="00F23FFB" w:rsidRDefault="00600479" w:rsidP="004B100A">
            <w:pPr>
              <w:jc w:val="center"/>
              <w:rPr>
                <w:rFonts w:ascii="Times New Roman" w:hAnsi="Times New Roman" w:cs="Times New Roman"/>
                <w:b/>
                <w:sz w:val="20"/>
                <w:szCs w:val="20"/>
              </w:rPr>
            </w:pPr>
          </w:p>
        </w:tc>
        <w:tc>
          <w:tcPr>
            <w:tcW w:w="1047" w:type="dxa"/>
            <w:vMerge/>
          </w:tcPr>
          <w:p w14:paraId="365E17AE" w14:textId="71DB0DB0" w:rsidR="00600479" w:rsidRPr="00F23FFB" w:rsidRDefault="00600479" w:rsidP="004663A8">
            <w:pPr>
              <w:pStyle w:val="Tekstkomentara"/>
              <w:jc w:val="center"/>
              <w:rPr>
                <w:rFonts w:ascii="Times New Roman" w:hAnsi="Times New Roman"/>
                <w:b/>
              </w:rPr>
            </w:pPr>
          </w:p>
        </w:tc>
      </w:tr>
      <w:tr w:rsidR="00600479" w:rsidRPr="00F23FFB" w14:paraId="261FCCC7" w14:textId="77777777" w:rsidTr="008A4DAC">
        <w:tc>
          <w:tcPr>
            <w:tcW w:w="1188" w:type="dxa"/>
          </w:tcPr>
          <w:p w14:paraId="0CBAE93D" w14:textId="0D59E016"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1.2.53</w:t>
            </w:r>
          </w:p>
        </w:tc>
        <w:tc>
          <w:tcPr>
            <w:tcW w:w="7938" w:type="dxa"/>
          </w:tcPr>
          <w:p w14:paraId="79927A76" w14:textId="77777777" w:rsidR="00600479" w:rsidRPr="00F23FFB" w:rsidRDefault="00600479" w:rsidP="0071574E">
            <w:pPr>
              <w:pStyle w:val="Tekstkomentara"/>
              <w:jc w:val="both"/>
              <w:rPr>
                <w:rFonts w:ascii="Times New Roman" w:hAnsi="Times New Roman"/>
              </w:rPr>
            </w:pPr>
            <w:r w:rsidRPr="00F23FFB">
              <w:rPr>
                <w:rFonts w:ascii="Times New Roman" w:hAnsi="Times New Roman"/>
              </w:rPr>
              <w:t>- energetske zavjese</w:t>
            </w:r>
          </w:p>
        </w:tc>
        <w:tc>
          <w:tcPr>
            <w:tcW w:w="850" w:type="dxa"/>
            <w:vMerge/>
          </w:tcPr>
          <w:p w14:paraId="0370EEA4" w14:textId="05BD79FB" w:rsidR="00600479" w:rsidRPr="00F23FFB" w:rsidRDefault="00600479" w:rsidP="004B100A">
            <w:pPr>
              <w:jc w:val="center"/>
              <w:rPr>
                <w:rFonts w:ascii="Times New Roman" w:hAnsi="Times New Roman" w:cs="Times New Roman"/>
                <w:b/>
                <w:sz w:val="20"/>
                <w:szCs w:val="20"/>
              </w:rPr>
            </w:pPr>
          </w:p>
        </w:tc>
        <w:tc>
          <w:tcPr>
            <w:tcW w:w="1047" w:type="dxa"/>
          </w:tcPr>
          <w:p w14:paraId="1E7FC11A" w14:textId="0EE1F7C8" w:rsidR="00600479" w:rsidRPr="00F23FFB" w:rsidRDefault="00600479" w:rsidP="004663A8">
            <w:pPr>
              <w:pStyle w:val="Tekstkomentara"/>
              <w:jc w:val="center"/>
              <w:rPr>
                <w:rFonts w:ascii="Times New Roman" w:hAnsi="Times New Roman"/>
                <w:b/>
              </w:rPr>
            </w:pPr>
            <w:r w:rsidRPr="00F23FFB">
              <w:rPr>
                <w:rFonts w:ascii="Times New Roman" w:hAnsi="Times New Roman"/>
                <w:b/>
              </w:rPr>
              <w:t>2A, 5B</w:t>
            </w:r>
          </w:p>
        </w:tc>
      </w:tr>
      <w:tr w:rsidR="00600479" w:rsidRPr="00F23FFB" w14:paraId="3C5793BA" w14:textId="77777777" w:rsidTr="008A4DAC">
        <w:tc>
          <w:tcPr>
            <w:tcW w:w="1188" w:type="dxa"/>
          </w:tcPr>
          <w:p w14:paraId="3F7D5F34" w14:textId="1E7BC4DA"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1.2.54</w:t>
            </w:r>
          </w:p>
        </w:tc>
        <w:tc>
          <w:tcPr>
            <w:tcW w:w="7938" w:type="dxa"/>
          </w:tcPr>
          <w:p w14:paraId="47BA197E" w14:textId="5B0ACAC6" w:rsidR="00600479" w:rsidRPr="00F23FFB" w:rsidRDefault="00600479" w:rsidP="00577F14">
            <w:pPr>
              <w:pStyle w:val="Tekstkomentara"/>
              <w:jc w:val="both"/>
              <w:rPr>
                <w:rFonts w:ascii="Times New Roman" w:hAnsi="Times New Roman"/>
              </w:rPr>
            </w:pPr>
            <w:r w:rsidRPr="00F23FFB">
              <w:rPr>
                <w:rFonts w:ascii="Times New Roman" w:hAnsi="Times New Roman"/>
              </w:rPr>
              <w:t>- ostala nespomenuta oprema</w:t>
            </w:r>
          </w:p>
        </w:tc>
        <w:tc>
          <w:tcPr>
            <w:tcW w:w="850" w:type="dxa"/>
            <w:vMerge/>
          </w:tcPr>
          <w:p w14:paraId="4970DB2D" w14:textId="0A82AD90" w:rsidR="00600479" w:rsidRPr="00F23FFB" w:rsidRDefault="00600479" w:rsidP="004663A8">
            <w:pPr>
              <w:jc w:val="center"/>
              <w:rPr>
                <w:rFonts w:ascii="Times New Roman" w:hAnsi="Times New Roman" w:cs="Times New Roman"/>
                <w:b/>
                <w:sz w:val="20"/>
                <w:szCs w:val="20"/>
                <w:lang w:eastAsia="hr-HR"/>
              </w:rPr>
            </w:pPr>
          </w:p>
        </w:tc>
        <w:tc>
          <w:tcPr>
            <w:tcW w:w="1047" w:type="dxa"/>
          </w:tcPr>
          <w:p w14:paraId="0995367A" w14:textId="267113A1" w:rsidR="00600479" w:rsidRPr="00F23FFB" w:rsidRDefault="00600479" w:rsidP="004663A8">
            <w:pPr>
              <w:pStyle w:val="Tekstkomentara"/>
              <w:jc w:val="center"/>
              <w:rPr>
                <w:rFonts w:ascii="Times New Roman" w:hAnsi="Times New Roman"/>
                <w:b/>
              </w:rPr>
            </w:pPr>
            <w:r w:rsidRPr="00F23FFB">
              <w:rPr>
                <w:rFonts w:ascii="Times New Roman" w:hAnsi="Times New Roman"/>
                <w:b/>
              </w:rPr>
              <w:t>2A</w:t>
            </w:r>
          </w:p>
        </w:tc>
      </w:tr>
      <w:tr w:rsidR="0081572D" w:rsidRPr="00F23FFB" w14:paraId="468E66F4" w14:textId="77777777" w:rsidTr="008A4DAC">
        <w:tc>
          <w:tcPr>
            <w:tcW w:w="1188" w:type="dxa"/>
          </w:tcPr>
          <w:p w14:paraId="2CFFA8F7" w14:textId="45AAF0EA"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w:t>
            </w:r>
          </w:p>
        </w:tc>
        <w:tc>
          <w:tcPr>
            <w:tcW w:w="9835" w:type="dxa"/>
            <w:gridSpan w:val="3"/>
          </w:tcPr>
          <w:p w14:paraId="3B8A5FEA" w14:textId="6406A41B" w:rsidR="0081572D" w:rsidRPr="00F23FFB" w:rsidRDefault="0081572D" w:rsidP="0081572D">
            <w:pPr>
              <w:pStyle w:val="Tekstkomentara"/>
              <w:jc w:val="both"/>
              <w:rPr>
                <w:rFonts w:ascii="Times New Roman" w:hAnsi="Times New Roman"/>
                <w:b/>
              </w:rPr>
            </w:pPr>
            <w:r w:rsidRPr="00F23FFB">
              <w:rPr>
                <w:rFonts w:ascii="Times New Roman" w:hAnsi="Times New Roman"/>
                <w:b/>
              </w:rPr>
              <w:t>Zatvorenih/zaštićenih prostora i objekata za uzgoj jednogodišnjeg i višegodišnjeg bilja, sjemena i sadnog materijala i gljiva sa pripadajućom opremom i infrastrukturom u sklopu poljoprivrednog gospodarstva</w:t>
            </w:r>
          </w:p>
        </w:tc>
      </w:tr>
      <w:tr w:rsidR="0081572D" w:rsidRPr="00F23FFB" w14:paraId="05A0F783" w14:textId="77777777" w:rsidTr="008A4DAC">
        <w:trPr>
          <w:trHeight w:val="240"/>
        </w:trPr>
        <w:tc>
          <w:tcPr>
            <w:tcW w:w="1188" w:type="dxa"/>
          </w:tcPr>
          <w:p w14:paraId="60107B66" w14:textId="4EFAEAD9"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2.1</w:t>
            </w:r>
          </w:p>
        </w:tc>
        <w:tc>
          <w:tcPr>
            <w:tcW w:w="9835" w:type="dxa"/>
            <w:gridSpan w:val="3"/>
          </w:tcPr>
          <w:p w14:paraId="26A0E5EA" w14:textId="766B7A90" w:rsidR="0081572D" w:rsidRPr="00F23FFB" w:rsidRDefault="0081572D" w:rsidP="0081572D">
            <w:pPr>
              <w:pStyle w:val="Tekstkomentara"/>
              <w:rPr>
                <w:rFonts w:ascii="Times New Roman" w:hAnsi="Times New Roman"/>
                <w:b/>
              </w:rPr>
            </w:pPr>
            <w:r w:rsidRPr="00F23FFB">
              <w:rPr>
                <w:rFonts w:ascii="Times New Roman" w:hAnsi="Times New Roman"/>
                <w:b/>
              </w:rPr>
              <w:t>Građenje/rekonstrukcija</w:t>
            </w:r>
          </w:p>
        </w:tc>
      </w:tr>
      <w:tr w:rsidR="00600479" w:rsidRPr="00F23FFB" w14:paraId="33999DA2" w14:textId="77777777" w:rsidTr="008A4DAC">
        <w:trPr>
          <w:trHeight w:val="1361"/>
        </w:trPr>
        <w:tc>
          <w:tcPr>
            <w:tcW w:w="1188" w:type="dxa"/>
          </w:tcPr>
          <w:p w14:paraId="0B441B3C" w14:textId="0D4E3B31"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2.1.1</w:t>
            </w:r>
          </w:p>
        </w:tc>
        <w:tc>
          <w:tcPr>
            <w:tcW w:w="7938" w:type="dxa"/>
          </w:tcPr>
          <w:p w14:paraId="4ED57A94" w14:textId="77777777" w:rsidR="00600479" w:rsidRPr="00F23FFB" w:rsidRDefault="00600479" w:rsidP="00FD42AD">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xml:space="preserve">- staklenika i plastenika za uzgoj jednogodišnjeg i višegodišnjeg bilja, sjemena i sadnog materijala, objekata za uzgoj gljiva uključujući prostor za ugradnju sustava za ventilaciju, klimatizaciju i grijanje uključujući alarmni sustav, generator/agregat, spremnike za vodu i prostore za sustav navodnjavanja </w:t>
            </w:r>
            <w:r w:rsidRPr="00F23FFB">
              <w:rPr>
                <w:rFonts w:ascii="Times New Roman" w:hAnsi="Times New Roman" w:cs="Times New Roman"/>
                <w:sz w:val="20"/>
                <w:szCs w:val="20"/>
                <w:lang w:eastAsia="hr-HR"/>
              </w:rPr>
              <w:t>(uključujući bunare)</w:t>
            </w:r>
            <w:r w:rsidRPr="00F23FFB">
              <w:rPr>
                <w:rFonts w:ascii="Times New Roman" w:hAnsi="Times New Roman" w:cs="Times New Roman"/>
                <w:sz w:val="20"/>
                <w:szCs w:val="20"/>
              </w:rPr>
              <w:t>, električnu, kanalizacijsku mrežu, gromobransku instalaciju</w:t>
            </w:r>
          </w:p>
        </w:tc>
        <w:tc>
          <w:tcPr>
            <w:tcW w:w="850" w:type="dxa"/>
            <w:vMerge w:val="restart"/>
          </w:tcPr>
          <w:p w14:paraId="57E23A66" w14:textId="77777777" w:rsidR="00600479" w:rsidRPr="00F23FFB" w:rsidRDefault="00600479" w:rsidP="009E7141">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6ECC58EE" w14:textId="683BF0C2" w:rsidR="00600479" w:rsidRPr="00F23FFB" w:rsidRDefault="00600479" w:rsidP="00B559BE">
            <w:pPr>
              <w:jc w:val="center"/>
              <w:rPr>
                <w:rFonts w:ascii="Times New Roman" w:hAnsi="Times New Roman" w:cs="Times New Roman"/>
                <w:b/>
                <w:sz w:val="20"/>
                <w:szCs w:val="20"/>
              </w:rPr>
            </w:pPr>
          </w:p>
        </w:tc>
        <w:tc>
          <w:tcPr>
            <w:tcW w:w="1047" w:type="dxa"/>
          </w:tcPr>
          <w:p w14:paraId="307C8225" w14:textId="25AE3CDC" w:rsidR="00600479" w:rsidRPr="00F23FFB" w:rsidRDefault="00600479" w:rsidP="009E7141">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4B, 5B,</w:t>
            </w:r>
          </w:p>
        </w:tc>
      </w:tr>
      <w:tr w:rsidR="00600479" w:rsidRPr="00F23FFB" w14:paraId="6DA27E79" w14:textId="77777777" w:rsidTr="0087428D">
        <w:trPr>
          <w:trHeight w:val="434"/>
        </w:trPr>
        <w:tc>
          <w:tcPr>
            <w:tcW w:w="1188" w:type="dxa"/>
          </w:tcPr>
          <w:p w14:paraId="09A4DC7D" w14:textId="1EFCD745" w:rsidR="00600479" w:rsidRPr="00F23FFB" w:rsidRDefault="0060047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2.1.2</w:t>
            </w:r>
          </w:p>
        </w:tc>
        <w:tc>
          <w:tcPr>
            <w:tcW w:w="7938" w:type="dxa"/>
          </w:tcPr>
          <w:p w14:paraId="14AB569E" w14:textId="26E02EDE" w:rsidR="00600479" w:rsidRPr="00F23FFB" w:rsidRDefault="001B4737" w:rsidP="00FD42AD">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w:t>
            </w:r>
            <w:r w:rsidR="00600479" w:rsidRPr="00F23FFB">
              <w:rPr>
                <w:rFonts w:ascii="Times New Roman" w:hAnsi="Times New Roman" w:cs="Times New Roman"/>
                <w:sz w:val="20"/>
                <w:szCs w:val="20"/>
              </w:rPr>
              <w:t>ostali nespomenuti prostori i objekti za uzgoj</w:t>
            </w:r>
          </w:p>
        </w:tc>
        <w:tc>
          <w:tcPr>
            <w:tcW w:w="850" w:type="dxa"/>
            <w:vMerge/>
          </w:tcPr>
          <w:p w14:paraId="0C26AF83" w14:textId="6D365185" w:rsidR="00600479" w:rsidRPr="00F23FFB" w:rsidRDefault="00600479" w:rsidP="009E7141">
            <w:pPr>
              <w:jc w:val="center"/>
              <w:rPr>
                <w:rFonts w:ascii="Times New Roman" w:hAnsi="Times New Roman" w:cs="Times New Roman"/>
                <w:b/>
                <w:sz w:val="20"/>
                <w:szCs w:val="20"/>
                <w:lang w:eastAsia="hr-HR"/>
              </w:rPr>
            </w:pPr>
          </w:p>
        </w:tc>
        <w:tc>
          <w:tcPr>
            <w:tcW w:w="1047" w:type="dxa"/>
          </w:tcPr>
          <w:p w14:paraId="4327EC56" w14:textId="6FBBADBD" w:rsidR="00600479" w:rsidRPr="00F23FFB" w:rsidRDefault="00600479" w:rsidP="009E7141">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9E070B" w:rsidRPr="00F23FFB" w14:paraId="45B38AB8" w14:textId="77777777" w:rsidTr="008A4DAC">
        <w:trPr>
          <w:trHeight w:val="354"/>
        </w:trPr>
        <w:tc>
          <w:tcPr>
            <w:tcW w:w="1188" w:type="dxa"/>
          </w:tcPr>
          <w:p w14:paraId="274121AD" w14:textId="0D417064" w:rsidR="009E070B" w:rsidRPr="00F23FFB" w:rsidRDefault="009E070B"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2.2</w:t>
            </w:r>
          </w:p>
        </w:tc>
        <w:tc>
          <w:tcPr>
            <w:tcW w:w="9835" w:type="dxa"/>
            <w:gridSpan w:val="3"/>
          </w:tcPr>
          <w:p w14:paraId="4B02CE5C" w14:textId="2FC49377" w:rsidR="009E070B" w:rsidRPr="00F23FFB" w:rsidRDefault="009E070B" w:rsidP="009E070B">
            <w:pPr>
              <w:autoSpaceDE w:val="0"/>
              <w:autoSpaceDN w:val="0"/>
              <w:adjustRightInd w:val="0"/>
              <w:jc w:val="both"/>
              <w:rPr>
                <w:rFonts w:ascii="Times New Roman" w:hAnsi="Times New Roman" w:cs="Times New Roman"/>
                <w:b/>
                <w:sz w:val="20"/>
                <w:szCs w:val="20"/>
              </w:rPr>
            </w:pPr>
            <w:r w:rsidRPr="00F23FFB">
              <w:rPr>
                <w:rFonts w:ascii="Times New Roman" w:hAnsi="Times New Roman" w:cs="Times New Roman"/>
                <w:b/>
                <w:sz w:val="20"/>
                <w:szCs w:val="20"/>
              </w:rPr>
              <w:t>Opremanje</w:t>
            </w:r>
          </w:p>
        </w:tc>
      </w:tr>
      <w:tr w:rsidR="00B8326A" w:rsidRPr="00F23FFB" w14:paraId="052D513D" w14:textId="77777777" w:rsidTr="008A4DAC">
        <w:tc>
          <w:tcPr>
            <w:tcW w:w="1188" w:type="dxa"/>
          </w:tcPr>
          <w:p w14:paraId="13DD92E2" w14:textId="1449E193"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2.2.1</w:t>
            </w:r>
          </w:p>
        </w:tc>
        <w:tc>
          <w:tcPr>
            <w:tcW w:w="7938" w:type="dxa"/>
          </w:tcPr>
          <w:p w14:paraId="36589A01"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za staklenike, plastenike i objekte za uzgoj gljiva</w:t>
            </w:r>
          </w:p>
        </w:tc>
        <w:tc>
          <w:tcPr>
            <w:tcW w:w="850" w:type="dxa"/>
            <w:vMerge w:val="restart"/>
          </w:tcPr>
          <w:p w14:paraId="3E79AADC" w14:textId="77777777"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13D24100" w14:textId="77777777" w:rsidR="00B8326A" w:rsidRPr="00F23FFB" w:rsidRDefault="00B8326A" w:rsidP="00446008">
            <w:pPr>
              <w:jc w:val="center"/>
              <w:rPr>
                <w:rFonts w:ascii="Times New Roman" w:hAnsi="Times New Roman" w:cs="Times New Roman"/>
                <w:b/>
                <w:sz w:val="20"/>
                <w:szCs w:val="20"/>
                <w:lang w:eastAsia="hr-HR"/>
              </w:rPr>
            </w:pPr>
          </w:p>
          <w:p w14:paraId="04144863" w14:textId="77777777" w:rsidR="00B8326A" w:rsidRPr="00F23FFB" w:rsidRDefault="00B8326A" w:rsidP="00446008">
            <w:pPr>
              <w:jc w:val="center"/>
              <w:rPr>
                <w:rFonts w:ascii="Times New Roman" w:hAnsi="Times New Roman" w:cs="Times New Roman"/>
                <w:b/>
                <w:sz w:val="20"/>
                <w:szCs w:val="20"/>
                <w:lang w:eastAsia="hr-HR"/>
              </w:rPr>
            </w:pPr>
          </w:p>
          <w:p w14:paraId="1929B7F6" w14:textId="77777777" w:rsidR="00B8326A" w:rsidRPr="00F23FFB" w:rsidRDefault="00B8326A" w:rsidP="00446008">
            <w:pPr>
              <w:jc w:val="center"/>
              <w:rPr>
                <w:rFonts w:ascii="Times New Roman" w:hAnsi="Times New Roman" w:cs="Times New Roman"/>
                <w:b/>
                <w:sz w:val="20"/>
                <w:szCs w:val="20"/>
                <w:lang w:eastAsia="hr-HR"/>
              </w:rPr>
            </w:pPr>
          </w:p>
          <w:p w14:paraId="70832278" w14:textId="77777777" w:rsidR="00B8326A" w:rsidRPr="00F23FFB" w:rsidRDefault="00B8326A" w:rsidP="00446008">
            <w:pPr>
              <w:jc w:val="center"/>
              <w:rPr>
                <w:rFonts w:ascii="Times New Roman" w:hAnsi="Times New Roman" w:cs="Times New Roman"/>
                <w:b/>
                <w:sz w:val="20"/>
                <w:szCs w:val="20"/>
                <w:lang w:eastAsia="hr-HR"/>
              </w:rPr>
            </w:pPr>
          </w:p>
          <w:p w14:paraId="0018F128" w14:textId="58174DDC" w:rsidR="00B8326A" w:rsidRPr="00F23FFB" w:rsidRDefault="00B8326A" w:rsidP="00760E88">
            <w:pPr>
              <w:jc w:val="center"/>
              <w:rPr>
                <w:rFonts w:ascii="Times New Roman" w:hAnsi="Times New Roman" w:cs="Times New Roman"/>
                <w:b/>
                <w:sz w:val="20"/>
                <w:szCs w:val="20"/>
              </w:rPr>
            </w:pPr>
          </w:p>
        </w:tc>
        <w:tc>
          <w:tcPr>
            <w:tcW w:w="1047" w:type="dxa"/>
          </w:tcPr>
          <w:p w14:paraId="57E8485F" w14:textId="6FD72E2C"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2A</w:t>
            </w:r>
          </w:p>
        </w:tc>
      </w:tr>
      <w:tr w:rsidR="00B8326A" w:rsidRPr="00F23FFB" w14:paraId="1837BFE8" w14:textId="77777777" w:rsidTr="008A4DAC">
        <w:tc>
          <w:tcPr>
            <w:tcW w:w="1188" w:type="dxa"/>
          </w:tcPr>
          <w:p w14:paraId="3692416A" w14:textId="715F703C"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2.2.2</w:t>
            </w:r>
          </w:p>
        </w:tc>
        <w:tc>
          <w:tcPr>
            <w:tcW w:w="7938" w:type="dxa"/>
          </w:tcPr>
          <w:p w14:paraId="23E45873"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i uređaji za navodnjavanje i gnojidbu (</w:t>
            </w:r>
            <w:proofErr w:type="spellStart"/>
            <w:r w:rsidRPr="00F23FFB">
              <w:rPr>
                <w:rFonts w:ascii="Times New Roman" w:hAnsi="Times New Roman" w:cs="Times New Roman"/>
                <w:sz w:val="20"/>
                <w:szCs w:val="20"/>
              </w:rPr>
              <w:t>fertirigacija</w:t>
            </w:r>
            <w:proofErr w:type="spellEnd"/>
            <w:r w:rsidRPr="00F23FFB">
              <w:rPr>
                <w:rFonts w:ascii="Times New Roman" w:hAnsi="Times New Roman" w:cs="Times New Roman"/>
                <w:sz w:val="20"/>
                <w:szCs w:val="20"/>
              </w:rPr>
              <w:t>)</w:t>
            </w:r>
          </w:p>
        </w:tc>
        <w:tc>
          <w:tcPr>
            <w:tcW w:w="850" w:type="dxa"/>
            <w:vMerge/>
          </w:tcPr>
          <w:p w14:paraId="0A21FE8F" w14:textId="2F9A03C3" w:rsidR="00B8326A" w:rsidRPr="00F23FFB" w:rsidRDefault="00B8326A" w:rsidP="00760E88">
            <w:pPr>
              <w:jc w:val="center"/>
              <w:rPr>
                <w:rFonts w:ascii="Times New Roman" w:hAnsi="Times New Roman" w:cs="Times New Roman"/>
                <w:b/>
                <w:sz w:val="20"/>
                <w:szCs w:val="20"/>
              </w:rPr>
            </w:pPr>
          </w:p>
        </w:tc>
        <w:tc>
          <w:tcPr>
            <w:tcW w:w="1047" w:type="dxa"/>
          </w:tcPr>
          <w:p w14:paraId="552F7210" w14:textId="685B5C03"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2A</w:t>
            </w:r>
            <w:r w:rsidRPr="00F23FFB">
              <w:rPr>
                <w:rFonts w:ascii="Times New Roman" w:hAnsi="Times New Roman" w:cs="Times New Roman"/>
                <w:b/>
                <w:sz w:val="20"/>
                <w:szCs w:val="20"/>
              </w:rPr>
              <w:t>, 5A</w:t>
            </w:r>
          </w:p>
        </w:tc>
      </w:tr>
      <w:tr w:rsidR="00B8326A" w:rsidRPr="00F23FFB" w14:paraId="5EA047D2" w14:textId="77777777" w:rsidTr="008A4DAC">
        <w:tc>
          <w:tcPr>
            <w:tcW w:w="1188" w:type="dxa"/>
          </w:tcPr>
          <w:p w14:paraId="2DC9F6EE" w14:textId="75619199"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2.2.3</w:t>
            </w:r>
          </w:p>
        </w:tc>
        <w:tc>
          <w:tcPr>
            <w:tcW w:w="7938" w:type="dxa"/>
          </w:tcPr>
          <w:p w14:paraId="3812E586"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za dopunsko osvjetljenje i zasjenjivanje</w:t>
            </w:r>
          </w:p>
        </w:tc>
        <w:tc>
          <w:tcPr>
            <w:tcW w:w="850" w:type="dxa"/>
            <w:vMerge/>
          </w:tcPr>
          <w:p w14:paraId="47FC1015" w14:textId="537AC42F" w:rsidR="00B8326A" w:rsidRPr="00F23FFB" w:rsidRDefault="00B8326A" w:rsidP="00760E88">
            <w:pPr>
              <w:jc w:val="center"/>
              <w:rPr>
                <w:rFonts w:ascii="Times New Roman" w:hAnsi="Times New Roman" w:cs="Times New Roman"/>
                <w:b/>
                <w:sz w:val="20"/>
                <w:szCs w:val="20"/>
              </w:rPr>
            </w:pPr>
          </w:p>
        </w:tc>
        <w:tc>
          <w:tcPr>
            <w:tcW w:w="1047" w:type="dxa"/>
          </w:tcPr>
          <w:p w14:paraId="2C01DDA2" w14:textId="169FF2A2"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B8326A" w:rsidRPr="00F23FFB" w14:paraId="383BA828" w14:textId="77777777" w:rsidTr="008A4DAC">
        <w:tc>
          <w:tcPr>
            <w:tcW w:w="1188" w:type="dxa"/>
          </w:tcPr>
          <w:p w14:paraId="45F0376E" w14:textId="2CBD6664"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2.2.4</w:t>
            </w:r>
          </w:p>
        </w:tc>
        <w:tc>
          <w:tcPr>
            <w:tcW w:w="7938" w:type="dxa"/>
          </w:tcPr>
          <w:p w14:paraId="2B8B3F45"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i uređaji za pripremu tla prije sjetve i sadnje i supstrata (miješanje supstrata, punjenje posuda supstratom i dr.)</w:t>
            </w:r>
          </w:p>
        </w:tc>
        <w:tc>
          <w:tcPr>
            <w:tcW w:w="850" w:type="dxa"/>
            <w:vMerge/>
          </w:tcPr>
          <w:p w14:paraId="1806F869" w14:textId="7DFEF80C" w:rsidR="00B8326A" w:rsidRPr="00F23FFB" w:rsidRDefault="00B8326A" w:rsidP="00760E88">
            <w:pPr>
              <w:jc w:val="center"/>
              <w:rPr>
                <w:rFonts w:ascii="Times New Roman" w:hAnsi="Times New Roman" w:cs="Times New Roman"/>
                <w:b/>
                <w:sz w:val="20"/>
                <w:szCs w:val="20"/>
              </w:rPr>
            </w:pPr>
          </w:p>
        </w:tc>
        <w:tc>
          <w:tcPr>
            <w:tcW w:w="1047" w:type="dxa"/>
            <w:vMerge w:val="restart"/>
          </w:tcPr>
          <w:p w14:paraId="05DE7947" w14:textId="77777777" w:rsidR="00B8326A" w:rsidRPr="00F23FFB" w:rsidRDefault="00B8326A" w:rsidP="00446008">
            <w:pPr>
              <w:jc w:val="center"/>
              <w:rPr>
                <w:rFonts w:ascii="Times New Roman" w:hAnsi="Times New Roman" w:cs="Times New Roman"/>
                <w:b/>
                <w:sz w:val="20"/>
                <w:szCs w:val="20"/>
              </w:rPr>
            </w:pPr>
          </w:p>
          <w:p w14:paraId="08D1A386" w14:textId="77777777" w:rsidR="00B8326A" w:rsidRPr="00F23FFB" w:rsidRDefault="00B8326A" w:rsidP="00446008">
            <w:pPr>
              <w:jc w:val="center"/>
              <w:rPr>
                <w:rFonts w:ascii="Times New Roman" w:hAnsi="Times New Roman" w:cs="Times New Roman"/>
                <w:b/>
                <w:sz w:val="20"/>
                <w:szCs w:val="20"/>
              </w:rPr>
            </w:pPr>
          </w:p>
          <w:p w14:paraId="200C10B1" w14:textId="77777777" w:rsidR="00B8326A" w:rsidRPr="00F23FFB" w:rsidRDefault="00B8326A" w:rsidP="00446008">
            <w:pPr>
              <w:jc w:val="center"/>
              <w:rPr>
                <w:rFonts w:ascii="Times New Roman" w:hAnsi="Times New Roman" w:cs="Times New Roman"/>
                <w:b/>
                <w:sz w:val="20"/>
                <w:szCs w:val="20"/>
              </w:rPr>
            </w:pPr>
          </w:p>
          <w:p w14:paraId="2C5096C6" w14:textId="77777777" w:rsidR="00B8326A" w:rsidRPr="00F23FFB" w:rsidRDefault="00B8326A" w:rsidP="00446008">
            <w:pPr>
              <w:jc w:val="center"/>
              <w:rPr>
                <w:rFonts w:ascii="Times New Roman" w:hAnsi="Times New Roman" w:cs="Times New Roman"/>
                <w:b/>
                <w:sz w:val="20"/>
                <w:szCs w:val="20"/>
              </w:rPr>
            </w:pPr>
          </w:p>
          <w:p w14:paraId="5E748C6A" w14:textId="2CB4BA02" w:rsidR="00B8326A" w:rsidRPr="00F23FFB" w:rsidRDefault="00B8326A" w:rsidP="00446008">
            <w:pPr>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023080D0" w14:textId="77777777" w:rsidTr="008A4DAC">
        <w:tc>
          <w:tcPr>
            <w:tcW w:w="1188" w:type="dxa"/>
          </w:tcPr>
          <w:p w14:paraId="63AEE4B7" w14:textId="790DC49F"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2.2.5</w:t>
            </w:r>
          </w:p>
        </w:tc>
        <w:tc>
          <w:tcPr>
            <w:tcW w:w="7938" w:type="dxa"/>
          </w:tcPr>
          <w:p w14:paraId="478926AF"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xml:space="preserve">- oprema i uređaji za sjetvu, sadnju i postavljanje/uklanjanje niskih tunela, </w:t>
            </w:r>
            <w:proofErr w:type="spellStart"/>
            <w:r w:rsidRPr="00F23FFB">
              <w:rPr>
                <w:rFonts w:ascii="Times New Roman" w:hAnsi="Times New Roman" w:cs="Times New Roman"/>
                <w:sz w:val="20"/>
                <w:szCs w:val="20"/>
              </w:rPr>
              <w:t>malč</w:t>
            </w:r>
            <w:proofErr w:type="spellEnd"/>
            <w:r w:rsidRPr="00F23FFB">
              <w:rPr>
                <w:rFonts w:ascii="Times New Roman" w:hAnsi="Times New Roman" w:cs="Times New Roman"/>
                <w:sz w:val="20"/>
                <w:szCs w:val="20"/>
              </w:rPr>
              <w:t xml:space="preserve"> folija, </w:t>
            </w:r>
            <w:proofErr w:type="spellStart"/>
            <w:r w:rsidRPr="00F23FFB">
              <w:rPr>
                <w:rFonts w:ascii="Times New Roman" w:hAnsi="Times New Roman" w:cs="Times New Roman"/>
                <w:sz w:val="20"/>
                <w:szCs w:val="20"/>
              </w:rPr>
              <w:t>agrotekstila</w:t>
            </w:r>
            <w:proofErr w:type="spellEnd"/>
            <w:r w:rsidRPr="00F23FFB">
              <w:rPr>
                <w:rFonts w:ascii="Times New Roman" w:hAnsi="Times New Roman" w:cs="Times New Roman"/>
                <w:sz w:val="20"/>
                <w:szCs w:val="20"/>
              </w:rPr>
              <w:t xml:space="preserve"> te sustava navodnjavanja kapanjem</w:t>
            </w:r>
          </w:p>
        </w:tc>
        <w:tc>
          <w:tcPr>
            <w:tcW w:w="850" w:type="dxa"/>
            <w:vMerge/>
          </w:tcPr>
          <w:p w14:paraId="739DD81F" w14:textId="1FB35199" w:rsidR="00B8326A" w:rsidRPr="00F23FFB" w:rsidRDefault="00B8326A" w:rsidP="00760E88">
            <w:pPr>
              <w:jc w:val="center"/>
              <w:rPr>
                <w:rFonts w:ascii="Times New Roman" w:hAnsi="Times New Roman" w:cs="Times New Roman"/>
                <w:b/>
                <w:sz w:val="20"/>
                <w:szCs w:val="20"/>
              </w:rPr>
            </w:pPr>
          </w:p>
        </w:tc>
        <w:tc>
          <w:tcPr>
            <w:tcW w:w="1047" w:type="dxa"/>
            <w:vMerge/>
          </w:tcPr>
          <w:p w14:paraId="09790138" w14:textId="69EB21E8" w:rsidR="00B8326A" w:rsidRPr="00F23FFB" w:rsidRDefault="00B8326A" w:rsidP="00CA119B">
            <w:pPr>
              <w:jc w:val="center"/>
              <w:rPr>
                <w:rFonts w:ascii="Times New Roman" w:hAnsi="Times New Roman" w:cs="Times New Roman"/>
                <w:b/>
                <w:sz w:val="20"/>
                <w:szCs w:val="20"/>
              </w:rPr>
            </w:pPr>
          </w:p>
        </w:tc>
      </w:tr>
      <w:tr w:rsidR="00B8326A" w:rsidRPr="00F23FFB" w14:paraId="311937F6" w14:textId="77777777" w:rsidTr="008A4DAC">
        <w:tc>
          <w:tcPr>
            <w:tcW w:w="1188" w:type="dxa"/>
          </w:tcPr>
          <w:p w14:paraId="19CA5945" w14:textId="203CEDBE"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2.2.6</w:t>
            </w:r>
          </w:p>
        </w:tc>
        <w:tc>
          <w:tcPr>
            <w:tcW w:w="7938" w:type="dxa"/>
          </w:tcPr>
          <w:p w14:paraId="02CF7E45"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i uređaji za zaštitu bilja i sterilizaciju tla i supstrata</w:t>
            </w:r>
          </w:p>
        </w:tc>
        <w:tc>
          <w:tcPr>
            <w:tcW w:w="850" w:type="dxa"/>
            <w:vMerge/>
          </w:tcPr>
          <w:p w14:paraId="6D2BCB25" w14:textId="578B9F8D" w:rsidR="00B8326A" w:rsidRPr="00F23FFB" w:rsidRDefault="00B8326A" w:rsidP="00760E88">
            <w:pPr>
              <w:jc w:val="center"/>
              <w:rPr>
                <w:rFonts w:ascii="Times New Roman" w:hAnsi="Times New Roman" w:cs="Times New Roman"/>
                <w:b/>
                <w:sz w:val="20"/>
                <w:szCs w:val="20"/>
              </w:rPr>
            </w:pPr>
          </w:p>
        </w:tc>
        <w:tc>
          <w:tcPr>
            <w:tcW w:w="1047" w:type="dxa"/>
            <w:vMerge/>
          </w:tcPr>
          <w:p w14:paraId="441D3F7B" w14:textId="293049DD" w:rsidR="00B8326A" w:rsidRPr="00F23FFB" w:rsidRDefault="00B8326A" w:rsidP="00CA119B">
            <w:pPr>
              <w:jc w:val="center"/>
              <w:rPr>
                <w:rFonts w:ascii="Times New Roman" w:hAnsi="Times New Roman" w:cs="Times New Roman"/>
                <w:b/>
                <w:sz w:val="20"/>
                <w:szCs w:val="20"/>
              </w:rPr>
            </w:pPr>
          </w:p>
        </w:tc>
      </w:tr>
      <w:tr w:rsidR="00B8326A" w:rsidRPr="00F23FFB" w14:paraId="5B030A87" w14:textId="77777777" w:rsidTr="008A4DAC">
        <w:tc>
          <w:tcPr>
            <w:tcW w:w="1188" w:type="dxa"/>
          </w:tcPr>
          <w:p w14:paraId="2F84AFE2" w14:textId="5C794DBD"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2.2.7</w:t>
            </w:r>
          </w:p>
        </w:tc>
        <w:tc>
          <w:tcPr>
            <w:tcW w:w="7938" w:type="dxa"/>
          </w:tcPr>
          <w:p w14:paraId="105C50F0"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xml:space="preserve">- oprema za </w:t>
            </w:r>
            <w:proofErr w:type="spellStart"/>
            <w:r w:rsidRPr="00F23FFB">
              <w:rPr>
                <w:rFonts w:ascii="Times New Roman" w:hAnsi="Times New Roman" w:cs="Times New Roman"/>
                <w:sz w:val="20"/>
                <w:szCs w:val="20"/>
              </w:rPr>
              <w:t>pomotehniku</w:t>
            </w:r>
            <w:proofErr w:type="spellEnd"/>
            <w:r w:rsidRPr="00F23FFB">
              <w:rPr>
                <w:rFonts w:ascii="Times New Roman" w:hAnsi="Times New Roman" w:cs="Times New Roman"/>
                <w:sz w:val="20"/>
                <w:szCs w:val="20"/>
              </w:rPr>
              <w:t xml:space="preserve"> (npr. oprema za mehaničko prorjeđivanje, podrezivanje korijenja, </w:t>
            </w:r>
            <w:proofErr w:type="spellStart"/>
            <w:r w:rsidRPr="00F23FFB">
              <w:rPr>
                <w:rFonts w:ascii="Times New Roman" w:hAnsi="Times New Roman" w:cs="Times New Roman"/>
                <w:sz w:val="20"/>
                <w:szCs w:val="20"/>
              </w:rPr>
              <w:t>malčiranje</w:t>
            </w:r>
            <w:proofErr w:type="spellEnd"/>
            <w:r w:rsidRPr="00F23FFB">
              <w:rPr>
                <w:rFonts w:ascii="Times New Roman" w:hAnsi="Times New Roman" w:cs="Times New Roman"/>
                <w:sz w:val="20"/>
                <w:szCs w:val="20"/>
              </w:rPr>
              <w:t>, odstranjivanje lišća)</w:t>
            </w:r>
          </w:p>
        </w:tc>
        <w:tc>
          <w:tcPr>
            <w:tcW w:w="850" w:type="dxa"/>
            <w:vMerge/>
          </w:tcPr>
          <w:p w14:paraId="4099C6E0" w14:textId="15F78882" w:rsidR="00B8326A" w:rsidRPr="00F23FFB" w:rsidRDefault="00B8326A" w:rsidP="00760E88">
            <w:pPr>
              <w:jc w:val="center"/>
              <w:rPr>
                <w:rFonts w:ascii="Times New Roman" w:hAnsi="Times New Roman" w:cs="Times New Roman"/>
                <w:b/>
                <w:sz w:val="20"/>
                <w:szCs w:val="20"/>
              </w:rPr>
            </w:pPr>
          </w:p>
        </w:tc>
        <w:tc>
          <w:tcPr>
            <w:tcW w:w="1047" w:type="dxa"/>
            <w:vMerge/>
          </w:tcPr>
          <w:p w14:paraId="666F6859" w14:textId="061AC185" w:rsidR="00B8326A" w:rsidRPr="00F23FFB" w:rsidRDefault="00B8326A" w:rsidP="00CA119B">
            <w:pPr>
              <w:jc w:val="center"/>
              <w:rPr>
                <w:rFonts w:ascii="Times New Roman" w:hAnsi="Times New Roman" w:cs="Times New Roman"/>
                <w:b/>
                <w:sz w:val="20"/>
                <w:szCs w:val="20"/>
              </w:rPr>
            </w:pPr>
          </w:p>
        </w:tc>
      </w:tr>
      <w:tr w:rsidR="00B8326A" w:rsidRPr="00F23FFB" w14:paraId="71220DD0" w14:textId="77777777" w:rsidTr="008A4DAC">
        <w:tc>
          <w:tcPr>
            <w:tcW w:w="1188" w:type="dxa"/>
          </w:tcPr>
          <w:p w14:paraId="1EB7C1F9" w14:textId="34A842F2"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2.2.8</w:t>
            </w:r>
          </w:p>
        </w:tc>
        <w:tc>
          <w:tcPr>
            <w:tcW w:w="7938" w:type="dxa"/>
          </w:tcPr>
          <w:p w14:paraId="0A993AA3"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za povećanje koncentracije CO2</w:t>
            </w:r>
          </w:p>
        </w:tc>
        <w:tc>
          <w:tcPr>
            <w:tcW w:w="850" w:type="dxa"/>
            <w:vMerge/>
          </w:tcPr>
          <w:p w14:paraId="336B3623" w14:textId="70D3F571" w:rsidR="00B8326A" w:rsidRPr="00F23FFB" w:rsidRDefault="00B8326A" w:rsidP="00760E88">
            <w:pPr>
              <w:jc w:val="center"/>
              <w:rPr>
                <w:rFonts w:ascii="Times New Roman" w:hAnsi="Times New Roman" w:cs="Times New Roman"/>
                <w:b/>
                <w:sz w:val="20"/>
                <w:szCs w:val="20"/>
              </w:rPr>
            </w:pPr>
          </w:p>
        </w:tc>
        <w:tc>
          <w:tcPr>
            <w:tcW w:w="1047" w:type="dxa"/>
            <w:vMerge/>
          </w:tcPr>
          <w:p w14:paraId="3308BC06" w14:textId="60B6433C" w:rsidR="00B8326A" w:rsidRPr="00F23FFB" w:rsidRDefault="00B8326A" w:rsidP="00CA119B">
            <w:pPr>
              <w:jc w:val="center"/>
              <w:rPr>
                <w:rFonts w:ascii="Times New Roman" w:hAnsi="Times New Roman" w:cs="Times New Roman"/>
                <w:b/>
                <w:sz w:val="20"/>
                <w:szCs w:val="20"/>
              </w:rPr>
            </w:pPr>
          </w:p>
        </w:tc>
      </w:tr>
      <w:tr w:rsidR="00B8326A" w:rsidRPr="00F23FFB" w14:paraId="5B49A7CB" w14:textId="77777777" w:rsidTr="008A4DAC">
        <w:tc>
          <w:tcPr>
            <w:tcW w:w="1188" w:type="dxa"/>
          </w:tcPr>
          <w:p w14:paraId="4278EA62" w14:textId="16220D68"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2.2.9</w:t>
            </w:r>
          </w:p>
        </w:tc>
        <w:tc>
          <w:tcPr>
            <w:tcW w:w="7938" w:type="dxa"/>
          </w:tcPr>
          <w:p w14:paraId="33C49B54"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za berbu/žetvu u zaštićenim prostorima</w:t>
            </w:r>
          </w:p>
        </w:tc>
        <w:tc>
          <w:tcPr>
            <w:tcW w:w="850" w:type="dxa"/>
            <w:vMerge/>
          </w:tcPr>
          <w:p w14:paraId="1887A44F" w14:textId="2FF75005" w:rsidR="00B8326A" w:rsidRPr="00F23FFB" w:rsidRDefault="00B8326A" w:rsidP="00760E88">
            <w:pPr>
              <w:jc w:val="center"/>
              <w:rPr>
                <w:rFonts w:ascii="Times New Roman" w:hAnsi="Times New Roman" w:cs="Times New Roman"/>
                <w:b/>
                <w:sz w:val="20"/>
                <w:szCs w:val="20"/>
                <w:lang w:eastAsia="hr-HR"/>
              </w:rPr>
            </w:pPr>
          </w:p>
        </w:tc>
        <w:tc>
          <w:tcPr>
            <w:tcW w:w="1047" w:type="dxa"/>
            <w:vMerge/>
          </w:tcPr>
          <w:p w14:paraId="26B7266B" w14:textId="0132582D" w:rsidR="00B8326A" w:rsidRPr="00F23FFB" w:rsidRDefault="00B8326A" w:rsidP="004663A8">
            <w:pPr>
              <w:jc w:val="center"/>
              <w:rPr>
                <w:rFonts w:ascii="Times New Roman" w:hAnsi="Times New Roman" w:cs="Times New Roman"/>
                <w:b/>
                <w:sz w:val="20"/>
                <w:szCs w:val="20"/>
              </w:rPr>
            </w:pPr>
          </w:p>
        </w:tc>
      </w:tr>
      <w:tr w:rsidR="00B8326A" w:rsidRPr="00F23FFB" w14:paraId="28851BA2" w14:textId="77777777" w:rsidTr="008A4DAC">
        <w:tc>
          <w:tcPr>
            <w:tcW w:w="1188" w:type="dxa"/>
          </w:tcPr>
          <w:p w14:paraId="33B6F72E" w14:textId="336916CA"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2.2.10</w:t>
            </w:r>
          </w:p>
        </w:tc>
        <w:tc>
          <w:tcPr>
            <w:tcW w:w="7938" w:type="dxa"/>
          </w:tcPr>
          <w:p w14:paraId="0D3570C9"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xml:space="preserve">- oprema i uređaji za </w:t>
            </w:r>
            <w:proofErr w:type="spellStart"/>
            <w:r w:rsidRPr="00F23FFB">
              <w:rPr>
                <w:rFonts w:ascii="Times New Roman" w:hAnsi="Times New Roman" w:cs="Times New Roman"/>
                <w:sz w:val="20"/>
                <w:szCs w:val="20"/>
              </w:rPr>
              <w:t>hidroponski</w:t>
            </w:r>
            <w:proofErr w:type="spellEnd"/>
            <w:r w:rsidRPr="00F23FFB">
              <w:rPr>
                <w:rFonts w:ascii="Times New Roman" w:hAnsi="Times New Roman" w:cs="Times New Roman"/>
                <w:sz w:val="20"/>
                <w:szCs w:val="20"/>
              </w:rPr>
              <w:t xml:space="preserve"> i </w:t>
            </w:r>
            <w:proofErr w:type="spellStart"/>
            <w:r w:rsidRPr="00F23FFB">
              <w:rPr>
                <w:rFonts w:ascii="Times New Roman" w:hAnsi="Times New Roman" w:cs="Times New Roman"/>
                <w:sz w:val="20"/>
                <w:szCs w:val="20"/>
              </w:rPr>
              <w:t>akvaponski</w:t>
            </w:r>
            <w:proofErr w:type="spellEnd"/>
            <w:r w:rsidRPr="00F23FFB">
              <w:rPr>
                <w:rFonts w:ascii="Times New Roman" w:hAnsi="Times New Roman" w:cs="Times New Roman"/>
                <w:sz w:val="20"/>
                <w:szCs w:val="20"/>
              </w:rPr>
              <w:t xml:space="preserve"> uzgoj</w:t>
            </w:r>
          </w:p>
        </w:tc>
        <w:tc>
          <w:tcPr>
            <w:tcW w:w="850" w:type="dxa"/>
            <w:vMerge/>
          </w:tcPr>
          <w:p w14:paraId="56349706" w14:textId="1C93695F" w:rsidR="00B8326A" w:rsidRPr="00F23FFB" w:rsidRDefault="00B8326A" w:rsidP="00760E88">
            <w:pPr>
              <w:jc w:val="center"/>
              <w:rPr>
                <w:rFonts w:ascii="Times New Roman" w:hAnsi="Times New Roman" w:cs="Times New Roman"/>
                <w:b/>
                <w:sz w:val="20"/>
                <w:szCs w:val="20"/>
              </w:rPr>
            </w:pPr>
          </w:p>
        </w:tc>
        <w:tc>
          <w:tcPr>
            <w:tcW w:w="1047" w:type="dxa"/>
            <w:vMerge w:val="restart"/>
          </w:tcPr>
          <w:p w14:paraId="3A92B060" w14:textId="0811721C" w:rsidR="00B8326A" w:rsidRPr="00F23FFB" w:rsidRDefault="00B8326A" w:rsidP="00635D5E">
            <w:pPr>
              <w:jc w:val="center"/>
              <w:rPr>
                <w:rFonts w:ascii="Times New Roman" w:hAnsi="Times New Roman" w:cs="Times New Roman"/>
                <w:b/>
                <w:sz w:val="20"/>
                <w:szCs w:val="20"/>
              </w:rPr>
            </w:pPr>
            <w:r w:rsidRPr="00F23FFB">
              <w:rPr>
                <w:rFonts w:ascii="Times New Roman" w:hAnsi="Times New Roman" w:cs="Times New Roman"/>
                <w:b/>
                <w:sz w:val="20"/>
                <w:szCs w:val="20"/>
              </w:rPr>
              <w:t>2A, 4B</w:t>
            </w:r>
          </w:p>
        </w:tc>
      </w:tr>
      <w:tr w:rsidR="00B8326A" w:rsidRPr="00F23FFB" w14:paraId="0DCB27C2" w14:textId="77777777" w:rsidTr="008A4DAC">
        <w:tc>
          <w:tcPr>
            <w:tcW w:w="1188" w:type="dxa"/>
          </w:tcPr>
          <w:p w14:paraId="1581D7A4" w14:textId="619C0C36"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lastRenderedPageBreak/>
              <w:t>2.2.11</w:t>
            </w:r>
          </w:p>
        </w:tc>
        <w:tc>
          <w:tcPr>
            <w:tcW w:w="7938" w:type="dxa"/>
          </w:tcPr>
          <w:p w14:paraId="313A747D"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za pranje, etiketiranje, pakiranje lončanica</w:t>
            </w:r>
          </w:p>
        </w:tc>
        <w:tc>
          <w:tcPr>
            <w:tcW w:w="850" w:type="dxa"/>
            <w:vMerge/>
          </w:tcPr>
          <w:p w14:paraId="2A93A4F2" w14:textId="5182A299" w:rsidR="00B8326A" w:rsidRPr="00F23FFB" w:rsidRDefault="00B8326A" w:rsidP="00760E88">
            <w:pPr>
              <w:jc w:val="center"/>
              <w:rPr>
                <w:rFonts w:ascii="Times New Roman" w:hAnsi="Times New Roman" w:cs="Times New Roman"/>
                <w:b/>
                <w:sz w:val="20"/>
                <w:szCs w:val="20"/>
                <w:lang w:eastAsia="hr-HR"/>
              </w:rPr>
            </w:pPr>
          </w:p>
        </w:tc>
        <w:tc>
          <w:tcPr>
            <w:tcW w:w="1047" w:type="dxa"/>
            <w:vMerge/>
          </w:tcPr>
          <w:p w14:paraId="7D2BA0F7" w14:textId="0DD69EC7" w:rsidR="00B8326A" w:rsidRPr="00F23FFB" w:rsidRDefault="00B8326A" w:rsidP="004663A8">
            <w:pPr>
              <w:jc w:val="center"/>
              <w:rPr>
                <w:rFonts w:ascii="Times New Roman" w:hAnsi="Times New Roman" w:cs="Times New Roman"/>
                <w:b/>
                <w:sz w:val="20"/>
                <w:szCs w:val="20"/>
              </w:rPr>
            </w:pPr>
          </w:p>
        </w:tc>
      </w:tr>
      <w:tr w:rsidR="00B8326A" w:rsidRPr="00F23FFB" w14:paraId="65E2C03B" w14:textId="77777777" w:rsidTr="008A4DAC">
        <w:tc>
          <w:tcPr>
            <w:tcW w:w="1188" w:type="dxa"/>
          </w:tcPr>
          <w:p w14:paraId="45C0F30D" w14:textId="3A8D62BD"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2.2.12</w:t>
            </w:r>
          </w:p>
        </w:tc>
        <w:tc>
          <w:tcPr>
            <w:tcW w:w="7938" w:type="dxa"/>
          </w:tcPr>
          <w:p w14:paraId="16390EB2"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xml:space="preserve">- </w:t>
            </w:r>
            <w:r w:rsidRPr="00F23FFB">
              <w:rPr>
                <w:rFonts w:ascii="Times New Roman" w:hAnsi="Times New Roman" w:cs="Times New Roman"/>
                <w:color w:val="FF0000"/>
                <w:sz w:val="20"/>
                <w:szCs w:val="20"/>
              </w:rPr>
              <w:t xml:space="preserve"> </w:t>
            </w:r>
            <w:r w:rsidRPr="00F23FFB">
              <w:rPr>
                <w:rFonts w:ascii="Times New Roman" w:hAnsi="Times New Roman" w:cs="Times New Roman"/>
                <w:sz w:val="20"/>
                <w:szCs w:val="20"/>
              </w:rPr>
              <w:t>oprema za laboratorij u funkciji osnovne djelatnosti</w:t>
            </w:r>
          </w:p>
        </w:tc>
        <w:tc>
          <w:tcPr>
            <w:tcW w:w="850" w:type="dxa"/>
            <w:vMerge/>
          </w:tcPr>
          <w:p w14:paraId="25F57564" w14:textId="3A0B97B4" w:rsidR="00B8326A" w:rsidRPr="00F23FFB" w:rsidRDefault="00B8326A" w:rsidP="00760E88">
            <w:pPr>
              <w:jc w:val="center"/>
              <w:rPr>
                <w:rFonts w:ascii="Times New Roman" w:hAnsi="Times New Roman" w:cs="Times New Roman"/>
                <w:b/>
                <w:sz w:val="20"/>
                <w:szCs w:val="20"/>
              </w:rPr>
            </w:pPr>
          </w:p>
        </w:tc>
        <w:tc>
          <w:tcPr>
            <w:tcW w:w="1047" w:type="dxa"/>
          </w:tcPr>
          <w:p w14:paraId="54A5560B" w14:textId="0973D733" w:rsidR="00B8326A" w:rsidRPr="00F23FFB" w:rsidRDefault="00B8326A" w:rsidP="004663A8">
            <w:pPr>
              <w:jc w:val="center"/>
              <w:rPr>
                <w:rFonts w:ascii="Times New Roman" w:hAnsi="Times New Roman" w:cs="Times New Roman"/>
                <w:b/>
                <w:color w:val="FF0000"/>
                <w:sz w:val="20"/>
                <w:szCs w:val="20"/>
              </w:rPr>
            </w:pPr>
            <w:r w:rsidRPr="00F23FFB">
              <w:rPr>
                <w:rFonts w:ascii="Times New Roman" w:hAnsi="Times New Roman" w:cs="Times New Roman"/>
                <w:b/>
                <w:color w:val="000000" w:themeColor="text1"/>
                <w:sz w:val="20"/>
                <w:szCs w:val="20"/>
              </w:rPr>
              <w:t>2A</w:t>
            </w:r>
          </w:p>
        </w:tc>
      </w:tr>
      <w:tr w:rsidR="00B8326A" w:rsidRPr="00F23FFB" w14:paraId="1DEB3921" w14:textId="77777777" w:rsidTr="008A4DAC">
        <w:tc>
          <w:tcPr>
            <w:tcW w:w="1188" w:type="dxa"/>
          </w:tcPr>
          <w:p w14:paraId="46F58847" w14:textId="5D11AE72"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2.2.13</w:t>
            </w:r>
          </w:p>
        </w:tc>
        <w:tc>
          <w:tcPr>
            <w:tcW w:w="7938" w:type="dxa"/>
          </w:tcPr>
          <w:p w14:paraId="5479D466"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za sterilizaciju</w:t>
            </w:r>
          </w:p>
        </w:tc>
        <w:tc>
          <w:tcPr>
            <w:tcW w:w="850" w:type="dxa"/>
            <w:vMerge/>
          </w:tcPr>
          <w:p w14:paraId="60D62744" w14:textId="43F80645" w:rsidR="00B8326A" w:rsidRPr="00F23FFB" w:rsidRDefault="00B8326A" w:rsidP="00760E88">
            <w:pPr>
              <w:jc w:val="center"/>
              <w:rPr>
                <w:rFonts w:ascii="Times New Roman" w:hAnsi="Times New Roman" w:cs="Times New Roman"/>
                <w:b/>
                <w:sz w:val="20"/>
                <w:szCs w:val="20"/>
              </w:rPr>
            </w:pPr>
          </w:p>
        </w:tc>
        <w:tc>
          <w:tcPr>
            <w:tcW w:w="1047" w:type="dxa"/>
          </w:tcPr>
          <w:p w14:paraId="12AD5038" w14:textId="456C8E86"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785069CE" w14:textId="77777777" w:rsidTr="008A4DAC">
        <w:tc>
          <w:tcPr>
            <w:tcW w:w="1188" w:type="dxa"/>
          </w:tcPr>
          <w:p w14:paraId="63FB7716" w14:textId="0A5E37B0"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2.2.14</w:t>
            </w:r>
          </w:p>
        </w:tc>
        <w:tc>
          <w:tcPr>
            <w:tcW w:w="7938" w:type="dxa"/>
          </w:tcPr>
          <w:p w14:paraId="41146780" w14:textId="77777777"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oprema i uređaji za pogone za grijanje</w:t>
            </w:r>
          </w:p>
        </w:tc>
        <w:tc>
          <w:tcPr>
            <w:tcW w:w="850" w:type="dxa"/>
            <w:vMerge/>
          </w:tcPr>
          <w:p w14:paraId="46D3718A" w14:textId="0800AB61" w:rsidR="00B8326A" w:rsidRPr="00F23FFB" w:rsidRDefault="00B8326A" w:rsidP="00760E88">
            <w:pPr>
              <w:jc w:val="center"/>
              <w:rPr>
                <w:rFonts w:ascii="Times New Roman" w:hAnsi="Times New Roman" w:cs="Times New Roman"/>
                <w:b/>
                <w:sz w:val="20"/>
                <w:szCs w:val="20"/>
              </w:rPr>
            </w:pPr>
          </w:p>
        </w:tc>
        <w:tc>
          <w:tcPr>
            <w:tcW w:w="1047" w:type="dxa"/>
          </w:tcPr>
          <w:p w14:paraId="38B7A562" w14:textId="4414F5DC"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B8326A" w:rsidRPr="00F23FFB" w14:paraId="653C7714" w14:textId="77777777" w:rsidTr="008A4DAC">
        <w:tc>
          <w:tcPr>
            <w:tcW w:w="1188" w:type="dxa"/>
          </w:tcPr>
          <w:p w14:paraId="20BD9E9D" w14:textId="414318E1"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2.2.15</w:t>
            </w:r>
          </w:p>
        </w:tc>
        <w:tc>
          <w:tcPr>
            <w:tcW w:w="7938" w:type="dxa"/>
          </w:tcPr>
          <w:p w14:paraId="257AACA7" w14:textId="000780E0" w:rsidR="00B8326A" w:rsidRPr="00F23FFB" w:rsidRDefault="00B8326A" w:rsidP="0071574E">
            <w:pPr>
              <w:rPr>
                <w:rFonts w:ascii="Times New Roman" w:hAnsi="Times New Roman" w:cs="Times New Roman"/>
                <w:sz w:val="20"/>
                <w:szCs w:val="20"/>
              </w:rPr>
            </w:pPr>
            <w:r w:rsidRPr="00F23FFB">
              <w:rPr>
                <w:rFonts w:ascii="Times New Roman" w:hAnsi="Times New Roman" w:cs="Times New Roman"/>
                <w:sz w:val="20"/>
                <w:szCs w:val="20"/>
              </w:rPr>
              <w:t>- ostala nespomenuta oprema</w:t>
            </w:r>
          </w:p>
        </w:tc>
        <w:tc>
          <w:tcPr>
            <w:tcW w:w="850" w:type="dxa"/>
            <w:vMerge/>
          </w:tcPr>
          <w:p w14:paraId="6E3E3E4F" w14:textId="6083DB35" w:rsidR="00B8326A" w:rsidRPr="00F23FFB" w:rsidRDefault="00B8326A" w:rsidP="004663A8">
            <w:pPr>
              <w:jc w:val="center"/>
              <w:rPr>
                <w:rFonts w:ascii="Times New Roman" w:hAnsi="Times New Roman" w:cs="Times New Roman"/>
                <w:b/>
                <w:sz w:val="20"/>
                <w:szCs w:val="20"/>
                <w:lang w:eastAsia="hr-HR"/>
              </w:rPr>
            </w:pPr>
          </w:p>
        </w:tc>
        <w:tc>
          <w:tcPr>
            <w:tcW w:w="1047" w:type="dxa"/>
          </w:tcPr>
          <w:p w14:paraId="64E94D04" w14:textId="0344DD44"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81572D" w:rsidRPr="00F23FFB" w14:paraId="7AE84663" w14:textId="77777777" w:rsidTr="008A4DAC">
        <w:tc>
          <w:tcPr>
            <w:tcW w:w="1188" w:type="dxa"/>
          </w:tcPr>
          <w:p w14:paraId="3FF7EF6F" w14:textId="03698B04"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3.</w:t>
            </w:r>
          </w:p>
        </w:tc>
        <w:tc>
          <w:tcPr>
            <w:tcW w:w="9835" w:type="dxa"/>
            <w:gridSpan w:val="3"/>
          </w:tcPr>
          <w:p w14:paraId="1A70F80A" w14:textId="3B564983" w:rsidR="0081572D" w:rsidRPr="00F23FFB" w:rsidRDefault="0081572D" w:rsidP="0081572D">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Ostalih gospodarskih objekata, upravnih prostorija s pripadajućim sadržajima, opremom i infrastrukturom, koji su u funkciji osnovne djelatnosti</w:t>
            </w:r>
          </w:p>
        </w:tc>
      </w:tr>
      <w:tr w:rsidR="0081572D" w:rsidRPr="00F23FFB" w14:paraId="18BBE707" w14:textId="77777777" w:rsidTr="008A4DAC">
        <w:trPr>
          <w:trHeight w:val="398"/>
        </w:trPr>
        <w:tc>
          <w:tcPr>
            <w:tcW w:w="1188" w:type="dxa"/>
          </w:tcPr>
          <w:p w14:paraId="3BE12AFE" w14:textId="504F744F"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3.1</w:t>
            </w:r>
          </w:p>
        </w:tc>
        <w:tc>
          <w:tcPr>
            <w:tcW w:w="9835" w:type="dxa"/>
            <w:gridSpan w:val="3"/>
          </w:tcPr>
          <w:p w14:paraId="4C634E33" w14:textId="4A844B74" w:rsidR="0081572D" w:rsidRPr="00F23FFB" w:rsidRDefault="0081572D" w:rsidP="0081572D">
            <w:pPr>
              <w:autoSpaceDE w:val="0"/>
              <w:autoSpaceDN w:val="0"/>
              <w:adjustRightInd w:val="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Građenje/rekonstrukcija</w:t>
            </w:r>
          </w:p>
        </w:tc>
      </w:tr>
      <w:tr w:rsidR="004202B8" w:rsidRPr="00F23FFB" w14:paraId="311F5F63" w14:textId="77777777" w:rsidTr="008A4DAC">
        <w:trPr>
          <w:trHeight w:val="348"/>
        </w:trPr>
        <w:tc>
          <w:tcPr>
            <w:tcW w:w="1188" w:type="dxa"/>
          </w:tcPr>
          <w:p w14:paraId="7B9AAB9D" w14:textId="132DEC5E" w:rsidR="004202B8" w:rsidRPr="00F23FFB" w:rsidRDefault="0081572D"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3.1.1</w:t>
            </w:r>
          </w:p>
        </w:tc>
        <w:tc>
          <w:tcPr>
            <w:tcW w:w="7938" w:type="dxa"/>
          </w:tcPr>
          <w:p w14:paraId="77B6AF73" w14:textId="77777777" w:rsidR="004202B8" w:rsidRPr="00F23FFB" w:rsidRDefault="004202B8" w:rsidP="004050E4">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prostora za skladištenje/čuvanje mehanizacije </w:t>
            </w:r>
          </w:p>
        </w:tc>
        <w:tc>
          <w:tcPr>
            <w:tcW w:w="850" w:type="dxa"/>
            <w:vMerge w:val="restart"/>
          </w:tcPr>
          <w:p w14:paraId="3675D413" w14:textId="61FEC025" w:rsidR="004202B8" w:rsidRPr="00F23FFB" w:rsidRDefault="004202B8" w:rsidP="00635D5E">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tc>
        <w:tc>
          <w:tcPr>
            <w:tcW w:w="1047" w:type="dxa"/>
            <w:vMerge w:val="restart"/>
          </w:tcPr>
          <w:p w14:paraId="6155BC22" w14:textId="051E328C" w:rsidR="004202B8" w:rsidRPr="00F23FFB" w:rsidRDefault="004202B8" w:rsidP="00635D5E">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4202B8" w:rsidRPr="00F23FFB" w14:paraId="48384C12" w14:textId="77777777" w:rsidTr="008A4DAC">
        <w:trPr>
          <w:trHeight w:val="601"/>
        </w:trPr>
        <w:tc>
          <w:tcPr>
            <w:tcW w:w="1188" w:type="dxa"/>
          </w:tcPr>
          <w:p w14:paraId="1B9B162F" w14:textId="63D19AAD" w:rsidR="004202B8" w:rsidRPr="00F23FFB" w:rsidRDefault="0081572D"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3.1.2</w:t>
            </w:r>
          </w:p>
        </w:tc>
        <w:tc>
          <w:tcPr>
            <w:tcW w:w="7938" w:type="dxa"/>
          </w:tcPr>
          <w:p w14:paraId="27AECBE9" w14:textId="77777777" w:rsidR="004202B8" w:rsidRPr="00F23FFB" w:rsidRDefault="004202B8"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ostalih gospodarskih objekata, upravnih prostorija s pripadajućim sadržajima koji su u funkciji osnovne djelatnosti</w:t>
            </w:r>
          </w:p>
        </w:tc>
        <w:tc>
          <w:tcPr>
            <w:tcW w:w="850" w:type="dxa"/>
            <w:vMerge/>
          </w:tcPr>
          <w:p w14:paraId="77D18461" w14:textId="19D95E7A" w:rsidR="004202B8" w:rsidRPr="00F23FFB" w:rsidRDefault="004202B8" w:rsidP="004663A8">
            <w:pPr>
              <w:jc w:val="center"/>
              <w:rPr>
                <w:rFonts w:ascii="Times New Roman" w:hAnsi="Times New Roman" w:cs="Times New Roman"/>
                <w:b/>
                <w:sz w:val="20"/>
                <w:szCs w:val="20"/>
              </w:rPr>
            </w:pPr>
          </w:p>
        </w:tc>
        <w:tc>
          <w:tcPr>
            <w:tcW w:w="1047" w:type="dxa"/>
            <w:vMerge/>
          </w:tcPr>
          <w:p w14:paraId="3BD07C2B" w14:textId="4DD62EEF" w:rsidR="004202B8" w:rsidRPr="00F23FFB" w:rsidRDefault="004202B8" w:rsidP="004663A8">
            <w:pPr>
              <w:autoSpaceDE w:val="0"/>
              <w:autoSpaceDN w:val="0"/>
              <w:adjustRightInd w:val="0"/>
              <w:jc w:val="center"/>
              <w:rPr>
                <w:rFonts w:ascii="Times New Roman" w:hAnsi="Times New Roman" w:cs="Times New Roman"/>
                <w:b/>
                <w:sz w:val="20"/>
                <w:szCs w:val="20"/>
                <w:lang w:eastAsia="hr-HR"/>
              </w:rPr>
            </w:pPr>
          </w:p>
        </w:tc>
      </w:tr>
      <w:tr w:rsidR="0081572D" w:rsidRPr="00F23FFB" w14:paraId="053BDB8C" w14:textId="77777777" w:rsidTr="008A4DAC">
        <w:trPr>
          <w:trHeight w:val="357"/>
        </w:trPr>
        <w:tc>
          <w:tcPr>
            <w:tcW w:w="1188" w:type="dxa"/>
          </w:tcPr>
          <w:p w14:paraId="32CB2F33" w14:textId="7B27D874"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3.2</w:t>
            </w:r>
          </w:p>
        </w:tc>
        <w:tc>
          <w:tcPr>
            <w:tcW w:w="9835" w:type="dxa"/>
            <w:gridSpan w:val="3"/>
          </w:tcPr>
          <w:p w14:paraId="0BC44FF3" w14:textId="345AA0AE" w:rsidR="0081572D" w:rsidRPr="00F23FFB" w:rsidRDefault="0081572D" w:rsidP="0081572D">
            <w:pPr>
              <w:autoSpaceDE w:val="0"/>
              <w:autoSpaceDN w:val="0"/>
              <w:adjustRightInd w:val="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Opremanje</w:t>
            </w:r>
          </w:p>
        </w:tc>
      </w:tr>
      <w:tr w:rsidR="00B8326A" w:rsidRPr="00F23FFB" w14:paraId="40BD9635" w14:textId="77777777" w:rsidTr="008A4DAC">
        <w:tc>
          <w:tcPr>
            <w:tcW w:w="1188" w:type="dxa"/>
          </w:tcPr>
          <w:p w14:paraId="64623B29" w14:textId="13D301AA"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3.2.1</w:t>
            </w:r>
          </w:p>
        </w:tc>
        <w:tc>
          <w:tcPr>
            <w:tcW w:w="7938" w:type="dxa"/>
          </w:tcPr>
          <w:p w14:paraId="278481AB" w14:textId="77777777" w:rsidR="00B8326A" w:rsidRPr="00F23FFB" w:rsidRDefault="00B8326A" w:rsidP="0071574E">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rPr>
              <w:t>- prostorija upravne zgrade s pripadajućim sadržajima (uredski prostori; prostorije za ovlaštenog veterinara i veterinarskog inspektora; prostorije za odmor radnika; garderobe u čistom i nečistom dijelu; pripadajući sanitarni čvorovi; prostorije za čuvanje sredstava za čišćenje, pranje i dezinfekciju i dr.)</w:t>
            </w:r>
          </w:p>
        </w:tc>
        <w:tc>
          <w:tcPr>
            <w:tcW w:w="850" w:type="dxa"/>
            <w:vMerge w:val="restart"/>
          </w:tcPr>
          <w:p w14:paraId="74FA6078" w14:textId="77777777" w:rsidR="00B8326A" w:rsidRPr="00F23FFB" w:rsidRDefault="00B8326A" w:rsidP="00635D5E">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216F3492" w14:textId="2D0EAD40" w:rsidR="00B8326A" w:rsidRPr="00F23FFB" w:rsidRDefault="00B8326A" w:rsidP="002D6122">
            <w:pPr>
              <w:jc w:val="center"/>
              <w:rPr>
                <w:rFonts w:ascii="Times New Roman" w:hAnsi="Times New Roman" w:cs="Times New Roman"/>
                <w:b/>
                <w:sz w:val="20"/>
                <w:szCs w:val="20"/>
              </w:rPr>
            </w:pPr>
          </w:p>
        </w:tc>
        <w:tc>
          <w:tcPr>
            <w:tcW w:w="1047" w:type="dxa"/>
          </w:tcPr>
          <w:p w14:paraId="42408866" w14:textId="136D310E" w:rsidR="00B8326A" w:rsidRPr="00F23FFB" w:rsidRDefault="00B8326A" w:rsidP="00635D5E">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B8326A" w:rsidRPr="00F23FFB" w14:paraId="370C2640" w14:textId="77777777" w:rsidTr="008A4DAC">
        <w:tc>
          <w:tcPr>
            <w:tcW w:w="1188" w:type="dxa"/>
          </w:tcPr>
          <w:p w14:paraId="60124056" w14:textId="27641093"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3.2.2</w:t>
            </w:r>
          </w:p>
        </w:tc>
        <w:tc>
          <w:tcPr>
            <w:tcW w:w="7938" w:type="dxa"/>
          </w:tcPr>
          <w:p w14:paraId="373B1522" w14:textId="66D3E82C" w:rsidR="00B8326A" w:rsidRPr="00F23FFB" w:rsidRDefault="00B8326A" w:rsidP="00530CDB">
            <w:pPr>
              <w:autoSpaceDE w:val="0"/>
              <w:autoSpaceDN w:val="0"/>
              <w:adjustRightInd w:val="0"/>
              <w:jc w:val="both"/>
              <w:rPr>
                <w:rFonts w:ascii="Times New Roman" w:hAnsi="Times New Roman"/>
                <w:sz w:val="20"/>
                <w:szCs w:val="20"/>
              </w:rPr>
            </w:pPr>
            <w:r w:rsidRPr="00F23FFB">
              <w:rPr>
                <w:rFonts w:ascii="Times New Roman" w:hAnsi="Times New Roman"/>
                <w:sz w:val="20"/>
                <w:szCs w:val="20"/>
              </w:rPr>
              <w:t>- ostala nespomenuta oprema</w:t>
            </w:r>
          </w:p>
        </w:tc>
        <w:tc>
          <w:tcPr>
            <w:tcW w:w="850" w:type="dxa"/>
            <w:vMerge/>
          </w:tcPr>
          <w:p w14:paraId="70A696C9" w14:textId="1280DF12" w:rsidR="00B8326A" w:rsidRPr="00F23FFB" w:rsidRDefault="00B8326A" w:rsidP="00635D5E">
            <w:pPr>
              <w:jc w:val="center"/>
              <w:rPr>
                <w:rFonts w:ascii="Times New Roman" w:hAnsi="Times New Roman" w:cs="Times New Roman"/>
                <w:b/>
                <w:sz w:val="20"/>
                <w:szCs w:val="20"/>
                <w:lang w:eastAsia="hr-HR"/>
              </w:rPr>
            </w:pPr>
          </w:p>
        </w:tc>
        <w:tc>
          <w:tcPr>
            <w:tcW w:w="1047" w:type="dxa"/>
          </w:tcPr>
          <w:p w14:paraId="41F38A44" w14:textId="037B5E8B" w:rsidR="00B8326A" w:rsidRPr="00F23FFB" w:rsidRDefault="00B8326A" w:rsidP="00635D5E">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81572D" w:rsidRPr="00F23FFB" w14:paraId="3FCD2DE2" w14:textId="77777777" w:rsidTr="008A4DAC">
        <w:tc>
          <w:tcPr>
            <w:tcW w:w="1188" w:type="dxa"/>
          </w:tcPr>
          <w:p w14:paraId="44385156" w14:textId="3B1085B3"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4.</w:t>
            </w:r>
          </w:p>
        </w:tc>
        <w:tc>
          <w:tcPr>
            <w:tcW w:w="9835" w:type="dxa"/>
            <w:gridSpan w:val="3"/>
          </w:tcPr>
          <w:p w14:paraId="6DF3DF5F" w14:textId="044AD083" w:rsidR="0081572D" w:rsidRPr="00F23FFB" w:rsidRDefault="0081572D" w:rsidP="0081572D">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Objekata za skladištenje, hlađenje, čišćenje, sušenje, zamrzavanje, klasiranje i pakiranje proizvoda iz vlastite primarne poljoprivredne proizvodnje sa pripadajućom opremom i infrastrukturom</w:t>
            </w:r>
          </w:p>
        </w:tc>
      </w:tr>
      <w:tr w:rsidR="0081572D" w:rsidRPr="00F23FFB" w14:paraId="261AF910" w14:textId="77777777" w:rsidTr="008A4DAC">
        <w:tc>
          <w:tcPr>
            <w:tcW w:w="1188" w:type="dxa"/>
          </w:tcPr>
          <w:p w14:paraId="3D660002" w14:textId="7AABBC77"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4.1</w:t>
            </w:r>
          </w:p>
        </w:tc>
        <w:tc>
          <w:tcPr>
            <w:tcW w:w="9835" w:type="dxa"/>
            <w:gridSpan w:val="3"/>
          </w:tcPr>
          <w:p w14:paraId="1FAC0A7C" w14:textId="0DC2866D" w:rsidR="0081572D" w:rsidRPr="00F23FFB" w:rsidRDefault="0081572D" w:rsidP="0081572D">
            <w:pPr>
              <w:autoSpaceDE w:val="0"/>
              <w:autoSpaceDN w:val="0"/>
              <w:adjustRightInd w:val="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Građenje/rekonstrukcija</w:t>
            </w:r>
          </w:p>
        </w:tc>
      </w:tr>
      <w:tr w:rsidR="00B8326A" w:rsidRPr="00F23FFB" w14:paraId="215A98CD" w14:textId="77777777" w:rsidTr="008A4DAC">
        <w:tc>
          <w:tcPr>
            <w:tcW w:w="1188" w:type="dxa"/>
          </w:tcPr>
          <w:p w14:paraId="73D18F42" w14:textId="2B4B3EAB"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4.1.1</w:t>
            </w:r>
          </w:p>
        </w:tc>
        <w:tc>
          <w:tcPr>
            <w:tcW w:w="7938" w:type="dxa"/>
          </w:tcPr>
          <w:p w14:paraId="4971DCE0" w14:textId="5942291A"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lang w:eastAsia="hr-HR"/>
              </w:rPr>
              <w:t>- objekata: za skladištenje (dugoročno čuvanje) jednogodišnjeg i višegodišnjeg bilja, uljarica, žitarica, sjemena i sadnog materijala, voća i povrća s prostorom za prijem robe, uzorkovanje, čišćenje i pranje, sušenje, podrezivanje, sortiranje, kalibriranje, pakiranje i označavanje uključujući vodovodne, plinske, električne (uključujući alarmni sustav s generatorom/agregatom) i kanalizacijske mreže, gromobranske instalacije, kolna vaga</w:t>
            </w:r>
          </w:p>
        </w:tc>
        <w:tc>
          <w:tcPr>
            <w:tcW w:w="850" w:type="dxa"/>
            <w:vMerge w:val="restart"/>
          </w:tcPr>
          <w:p w14:paraId="5A94D45D" w14:textId="77777777" w:rsidR="00B8326A" w:rsidRPr="00F23FFB" w:rsidRDefault="00B8326A" w:rsidP="00635D5E">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303347A1" w14:textId="73274399" w:rsidR="00B8326A" w:rsidRPr="00F23FFB" w:rsidRDefault="00B8326A" w:rsidP="00555280">
            <w:pPr>
              <w:jc w:val="center"/>
              <w:rPr>
                <w:rFonts w:ascii="Times New Roman" w:hAnsi="Times New Roman" w:cs="Times New Roman"/>
                <w:b/>
                <w:sz w:val="20"/>
                <w:szCs w:val="20"/>
              </w:rPr>
            </w:pPr>
          </w:p>
        </w:tc>
        <w:tc>
          <w:tcPr>
            <w:tcW w:w="1047" w:type="dxa"/>
          </w:tcPr>
          <w:p w14:paraId="3A4FC58E" w14:textId="0868A806" w:rsidR="00B8326A" w:rsidRPr="00F23FFB" w:rsidRDefault="00B8326A" w:rsidP="00635D5E">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 5A, 5B</w:t>
            </w:r>
          </w:p>
        </w:tc>
      </w:tr>
      <w:tr w:rsidR="00B8326A" w:rsidRPr="00F23FFB" w14:paraId="1F55E851" w14:textId="77777777" w:rsidTr="008A4DAC">
        <w:tc>
          <w:tcPr>
            <w:tcW w:w="1188" w:type="dxa"/>
          </w:tcPr>
          <w:p w14:paraId="3F8F5011" w14:textId="6A393190"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4.1.2</w:t>
            </w:r>
          </w:p>
        </w:tc>
        <w:tc>
          <w:tcPr>
            <w:tcW w:w="7938" w:type="dxa"/>
          </w:tcPr>
          <w:p w14:paraId="77FF6FA5"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lang w:eastAsia="hr-HR"/>
              </w:rPr>
              <w:t>- mreže putova unutar farme</w:t>
            </w:r>
          </w:p>
        </w:tc>
        <w:tc>
          <w:tcPr>
            <w:tcW w:w="850" w:type="dxa"/>
            <w:vMerge/>
          </w:tcPr>
          <w:p w14:paraId="1D6AF41F" w14:textId="01BA13C3" w:rsidR="00B8326A" w:rsidRPr="00F23FFB" w:rsidRDefault="00B8326A" w:rsidP="00CA119B">
            <w:pPr>
              <w:jc w:val="center"/>
              <w:rPr>
                <w:rFonts w:ascii="Times New Roman" w:hAnsi="Times New Roman" w:cs="Times New Roman"/>
                <w:b/>
                <w:sz w:val="20"/>
                <w:szCs w:val="20"/>
              </w:rPr>
            </w:pPr>
          </w:p>
        </w:tc>
        <w:tc>
          <w:tcPr>
            <w:tcW w:w="1047" w:type="dxa"/>
            <w:vMerge w:val="restart"/>
          </w:tcPr>
          <w:p w14:paraId="2B240162" w14:textId="50734C02" w:rsidR="00B8326A" w:rsidRPr="00F23FFB" w:rsidRDefault="00B8326A" w:rsidP="00CA119B">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B8326A" w:rsidRPr="00F23FFB" w14:paraId="58E7D047" w14:textId="77777777" w:rsidTr="008A4DAC">
        <w:tc>
          <w:tcPr>
            <w:tcW w:w="1188" w:type="dxa"/>
          </w:tcPr>
          <w:p w14:paraId="3DBE2B7D" w14:textId="1C73D470"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4.1.3</w:t>
            </w:r>
          </w:p>
        </w:tc>
        <w:tc>
          <w:tcPr>
            <w:tcW w:w="7938" w:type="dxa"/>
          </w:tcPr>
          <w:p w14:paraId="43973FDD" w14:textId="77777777" w:rsidR="00B8326A" w:rsidRPr="00F23FFB" w:rsidRDefault="00B8326A" w:rsidP="002D4AE5">
            <w:pPr>
              <w:autoSpaceDE w:val="0"/>
              <w:autoSpaceDN w:val="0"/>
              <w:adjustRightInd w:val="0"/>
              <w:jc w:val="both"/>
              <w:rPr>
                <w:rFonts w:ascii="Times New Roman" w:hAnsi="Times New Roman" w:cs="Times New Roman"/>
                <w:b/>
                <w:sz w:val="20"/>
                <w:szCs w:val="20"/>
              </w:rPr>
            </w:pPr>
            <w:r w:rsidRPr="00F23FFB">
              <w:rPr>
                <w:rFonts w:ascii="Times New Roman" w:hAnsi="Times New Roman" w:cs="Times New Roman"/>
                <w:sz w:val="20"/>
                <w:szCs w:val="20"/>
                <w:lang w:eastAsia="hr-HR"/>
              </w:rPr>
              <w:t>-</w:t>
            </w:r>
            <w:r w:rsidRPr="00F23FFB">
              <w:rPr>
                <w:rFonts w:ascii="Times New Roman" w:hAnsi="Times New Roman" w:cs="Times New Roman"/>
                <w:sz w:val="20"/>
                <w:szCs w:val="20"/>
              </w:rPr>
              <w:t xml:space="preserve"> građenje objekata za upravljanje sušarom </w:t>
            </w:r>
          </w:p>
        </w:tc>
        <w:tc>
          <w:tcPr>
            <w:tcW w:w="850" w:type="dxa"/>
            <w:vMerge/>
          </w:tcPr>
          <w:p w14:paraId="1C79D8E1" w14:textId="3026CEB3" w:rsidR="00B8326A" w:rsidRPr="00F23FFB" w:rsidRDefault="00B8326A" w:rsidP="004663A8">
            <w:pPr>
              <w:jc w:val="center"/>
              <w:rPr>
                <w:rFonts w:ascii="Times New Roman" w:hAnsi="Times New Roman" w:cs="Times New Roman"/>
                <w:b/>
                <w:sz w:val="20"/>
                <w:szCs w:val="20"/>
              </w:rPr>
            </w:pPr>
          </w:p>
        </w:tc>
        <w:tc>
          <w:tcPr>
            <w:tcW w:w="1047" w:type="dxa"/>
            <w:vMerge/>
          </w:tcPr>
          <w:p w14:paraId="0981F02E" w14:textId="7D13A72C" w:rsidR="00B8326A" w:rsidRPr="00F23FFB" w:rsidRDefault="00B8326A" w:rsidP="004663A8">
            <w:pPr>
              <w:autoSpaceDE w:val="0"/>
              <w:autoSpaceDN w:val="0"/>
              <w:adjustRightInd w:val="0"/>
              <w:jc w:val="center"/>
              <w:rPr>
                <w:rFonts w:ascii="Times New Roman" w:hAnsi="Times New Roman" w:cs="Times New Roman"/>
                <w:b/>
                <w:sz w:val="20"/>
                <w:szCs w:val="20"/>
                <w:lang w:eastAsia="hr-HR"/>
              </w:rPr>
            </w:pPr>
          </w:p>
        </w:tc>
      </w:tr>
      <w:tr w:rsidR="00B8326A" w:rsidRPr="00F23FFB" w14:paraId="0259CE17" w14:textId="77777777" w:rsidTr="008A4DAC">
        <w:tc>
          <w:tcPr>
            <w:tcW w:w="1188" w:type="dxa"/>
          </w:tcPr>
          <w:p w14:paraId="3B6E6BF9" w14:textId="5D6FA85E"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4.1.4</w:t>
            </w:r>
          </w:p>
        </w:tc>
        <w:tc>
          <w:tcPr>
            <w:tcW w:w="7938" w:type="dxa"/>
          </w:tcPr>
          <w:p w14:paraId="1630F90A" w14:textId="3DEF7649"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ostali nespomenuti objekti</w:t>
            </w:r>
          </w:p>
        </w:tc>
        <w:tc>
          <w:tcPr>
            <w:tcW w:w="850" w:type="dxa"/>
            <w:vMerge/>
          </w:tcPr>
          <w:p w14:paraId="6FCEB658" w14:textId="77777777" w:rsidR="00B8326A" w:rsidRPr="00F23FFB" w:rsidRDefault="00B8326A" w:rsidP="004663A8">
            <w:pPr>
              <w:jc w:val="center"/>
              <w:rPr>
                <w:rFonts w:ascii="Times New Roman" w:hAnsi="Times New Roman" w:cs="Times New Roman"/>
                <w:b/>
                <w:sz w:val="20"/>
                <w:szCs w:val="20"/>
              </w:rPr>
            </w:pPr>
          </w:p>
        </w:tc>
        <w:tc>
          <w:tcPr>
            <w:tcW w:w="1047" w:type="dxa"/>
            <w:vMerge/>
          </w:tcPr>
          <w:p w14:paraId="68363345" w14:textId="77777777" w:rsidR="00B8326A" w:rsidRPr="00F23FFB" w:rsidRDefault="00B8326A" w:rsidP="004663A8">
            <w:pPr>
              <w:autoSpaceDE w:val="0"/>
              <w:autoSpaceDN w:val="0"/>
              <w:adjustRightInd w:val="0"/>
              <w:jc w:val="center"/>
              <w:rPr>
                <w:rFonts w:ascii="Times New Roman" w:hAnsi="Times New Roman" w:cs="Times New Roman"/>
                <w:b/>
                <w:sz w:val="20"/>
                <w:szCs w:val="20"/>
                <w:lang w:eastAsia="hr-HR"/>
              </w:rPr>
            </w:pPr>
          </w:p>
        </w:tc>
      </w:tr>
      <w:tr w:rsidR="0081572D" w:rsidRPr="00F23FFB" w14:paraId="2EB7C357" w14:textId="77777777" w:rsidTr="008A4DAC">
        <w:tc>
          <w:tcPr>
            <w:tcW w:w="1188" w:type="dxa"/>
          </w:tcPr>
          <w:p w14:paraId="502E1D24" w14:textId="562BCE82"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4.2</w:t>
            </w:r>
          </w:p>
        </w:tc>
        <w:tc>
          <w:tcPr>
            <w:tcW w:w="9835" w:type="dxa"/>
            <w:gridSpan w:val="3"/>
          </w:tcPr>
          <w:p w14:paraId="60F4E9BC" w14:textId="6CAD9D5C" w:rsidR="0081572D" w:rsidRPr="00F23FFB" w:rsidRDefault="0081572D" w:rsidP="0081572D">
            <w:pPr>
              <w:autoSpaceDE w:val="0"/>
              <w:autoSpaceDN w:val="0"/>
              <w:adjustRightInd w:val="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Opremanje</w:t>
            </w:r>
          </w:p>
        </w:tc>
      </w:tr>
      <w:tr w:rsidR="00B8326A" w:rsidRPr="00F23FFB" w14:paraId="629022E8" w14:textId="77777777" w:rsidTr="008A4DAC">
        <w:trPr>
          <w:trHeight w:val="700"/>
        </w:trPr>
        <w:tc>
          <w:tcPr>
            <w:tcW w:w="1188" w:type="dxa"/>
          </w:tcPr>
          <w:p w14:paraId="02EC51E4" w14:textId="78B5D0E2"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4.2.1</w:t>
            </w:r>
          </w:p>
        </w:tc>
        <w:tc>
          <w:tcPr>
            <w:tcW w:w="7938" w:type="dxa"/>
          </w:tcPr>
          <w:p w14:paraId="3F0E4DB4" w14:textId="5874213B"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i uređaji za skladišne prostore/skladištenje</w:t>
            </w:r>
          </w:p>
        </w:tc>
        <w:tc>
          <w:tcPr>
            <w:tcW w:w="850" w:type="dxa"/>
            <w:vMerge w:val="restart"/>
          </w:tcPr>
          <w:p w14:paraId="692C2DD7" w14:textId="77777777"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22C7BCE0" w14:textId="2DAD37CC" w:rsidR="00B8326A" w:rsidRPr="00F23FFB" w:rsidRDefault="00B8326A" w:rsidP="00B8326A">
            <w:pPr>
              <w:jc w:val="center"/>
              <w:rPr>
                <w:rFonts w:ascii="Times New Roman" w:hAnsi="Times New Roman" w:cs="Times New Roman"/>
                <w:b/>
                <w:sz w:val="20"/>
                <w:szCs w:val="20"/>
                <w:lang w:eastAsia="hr-HR"/>
              </w:rPr>
            </w:pPr>
          </w:p>
        </w:tc>
        <w:tc>
          <w:tcPr>
            <w:tcW w:w="1047" w:type="dxa"/>
          </w:tcPr>
          <w:p w14:paraId="63A5969E" w14:textId="302866B4"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 5D</w:t>
            </w:r>
          </w:p>
        </w:tc>
      </w:tr>
      <w:tr w:rsidR="00B8326A" w:rsidRPr="00F23FFB" w14:paraId="31DFF91B" w14:textId="77777777" w:rsidTr="008A4DAC">
        <w:trPr>
          <w:trHeight w:val="700"/>
        </w:trPr>
        <w:tc>
          <w:tcPr>
            <w:tcW w:w="1188" w:type="dxa"/>
          </w:tcPr>
          <w:p w14:paraId="51AB8374" w14:textId="1AAA6B31"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4.2.2</w:t>
            </w:r>
          </w:p>
        </w:tc>
        <w:tc>
          <w:tcPr>
            <w:tcW w:w="7938" w:type="dxa"/>
          </w:tcPr>
          <w:p w14:paraId="3BDEE137" w14:textId="52BB3D34"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oprema za skladištenje sirovine i gotovih proizvoda sukladno zahtjevima projekta</w:t>
            </w:r>
          </w:p>
        </w:tc>
        <w:tc>
          <w:tcPr>
            <w:tcW w:w="850" w:type="dxa"/>
            <w:vMerge/>
          </w:tcPr>
          <w:p w14:paraId="7072E048" w14:textId="10C8247B" w:rsidR="00B8326A" w:rsidRPr="00F23FFB" w:rsidRDefault="00B8326A" w:rsidP="005071D7">
            <w:pPr>
              <w:jc w:val="center"/>
              <w:rPr>
                <w:rFonts w:ascii="Times New Roman" w:hAnsi="Times New Roman" w:cs="Times New Roman"/>
                <w:b/>
                <w:sz w:val="20"/>
                <w:szCs w:val="20"/>
                <w:lang w:eastAsia="hr-HR"/>
              </w:rPr>
            </w:pPr>
          </w:p>
        </w:tc>
        <w:tc>
          <w:tcPr>
            <w:tcW w:w="1047" w:type="dxa"/>
          </w:tcPr>
          <w:p w14:paraId="02131A2E" w14:textId="6000CF19"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6B2F196D" w14:textId="77777777" w:rsidTr="008A4DAC">
        <w:tc>
          <w:tcPr>
            <w:tcW w:w="1188" w:type="dxa"/>
          </w:tcPr>
          <w:p w14:paraId="4E98139E" w14:textId="320C8437"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4.2.3</w:t>
            </w:r>
          </w:p>
        </w:tc>
        <w:tc>
          <w:tcPr>
            <w:tcW w:w="7938" w:type="dxa"/>
          </w:tcPr>
          <w:p w14:paraId="3B357F79"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xml:space="preserve">- uređaji i oprema za hlađenje i zamrzavanje </w:t>
            </w:r>
          </w:p>
        </w:tc>
        <w:tc>
          <w:tcPr>
            <w:tcW w:w="850" w:type="dxa"/>
            <w:vMerge/>
          </w:tcPr>
          <w:p w14:paraId="0E680E17" w14:textId="5549EE7F" w:rsidR="00B8326A" w:rsidRPr="00F23FFB" w:rsidRDefault="00B8326A" w:rsidP="004663A8">
            <w:pPr>
              <w:jc w:val="center"/>
              <w:rPr>
                <w:rFonts w:ascii="Times New Roman" w:hAnsi="Times New Roman" w:cs="Times New Roman"/>
                <w:b/>
                <w:sz w:val="20"/>
                <w:szCs w:val="20"/>
              </w:rPr>
            </w:pPr>
          </w:p>
        </w:tc>
        <w:tc>
          <w:tcPr>
            <w:tcW w:w="1047" w:type="dxa"/>
          </w:tcPr>
          <w:p w14:paraId="48F1469F" w14:textId="6654CEBA"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B8326A" w:rsidRPr="00F23FFB" w14:paraId="402F1065" w14:textId="77777777" w:rsidTr="008A4DAC">
        <w:tc>
          <w:tcPr>
            <w:tcW w:w="1188" w:type="dxa"/>
          </w:tcPr>
          <w:p w14:paraId="3585E496" w14:textId="16E3B2D9"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lastRenderedPageBreak/>
              <w:t>4.2.4</w:t>
            </w:r>
          </w:p>
        </w:tc>
        <w:tc>
          <w:tcPr>
            <w:tcW w:w="7938" w:type="dxa"/>
          </w:tcPr>
          <w:p w14:paraId="6C9F2F72"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čišćenje i pranje</w:t>
            </w:r>
          </w:p>
        </w:tc>
        <w:tc>
          <w:tcPr>
            <w:tcW w:w="850" w:type="dxa"/>
            <w:vMerge w:val="restart"/>
          </w:tcPr>
          <w:p w14:paraId="290DFC28" w14:textId="77777777"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188F5D68" w14:textId="36B8BE76" w:rsidR="00B8326A" w:rsidRPr="00F23FFB" w:rsidRDefault="00B8326A" w:rsidP="004663A8">
            <w:pPr>
              <w:jc w:val="center"/>
              <w:rPr>
                <w:rFonts w:ascii="Times New Roman" w:hAnsi="Times New Roman" w:cs="Times New Roman"/>
                <w:b/>
                <w:sz w:val="20"/>
                <w:szCs w:val="20"/>
              </w:rPr>
            </w:pPr>
          </w:p>
          <w:p w14:paraId="4EFF19B6" w14:textId="77777777" w:rsidR="00B8326A" w:rsidRPr="00F23FFB" w:rsidRDefault="00B8326A" w:rsidP="00074506">
            <w:pPr>
              <w:jc w:val="center"/>
              <w:rPr>
                <w:rFonts w:ascii="Times New Roman" w:hAnsi="Times New Roman" w:cs="Times New Roman"/>
                <w:b/>
                <w:sz w:val="20"/>
                <w:szCs w:val="20"/>
                <w:lang w:eastAsia="hr-HR"/>
              </w:rPr>
            </w:pPr>
          </w:p>
          <w:p w14:paraId="2B8A42C8" w14:textId="77777777" w:rsidR="00B8326A" w:rsidRPr="00F23FFB" w:rsidRDefault="00B8326A" w:rsidP="00074506">
            <w:pPr>
              <w:jc w:val="center"/>
              <w:rPr>
                <w:rFonts w:ascii="Times New Roman" w:hAnsi="Times New Roman" w:cs="Times New Roman"/>
                <w:b/>
                <w:sz w:val="20"/>
                <w:szCs w:val="20"/>
                <w:lang w:eastAsia="hr-HR"/>
              </w:rPr>
            </w:pPr>
          </w:p>
          <w:p w14:paraId="7230C4C6" w14:textId="77777777" w:rsidR="00B8326A" w:rsidRPr="00F23FFB" w:rsidRDefault="00B8326A" w:rsidP="00074506">
            <w:pPr>
              <w:jc w:val="center"/>
              <w:rPr>
                <w:rFonts w:ascii="Times New Roman" w:hAnsi="Times New Roman" w:cs="Times New Roman"/>
                <w:b/>
                <w:sz w:val="20"/>
                <w:szCs w:val="20"/>
                <w:lang w:eastAsia="hr-HR"/>
              </w:rPr>
            </w:pPr>
          </w:p>
          <w:p w14:paraId="53F9E321" w14:textId="77777777" w:rsidR="00B8326A" w:rsidRPr="00F23FFB" w:rsidRDefault="00B8326A" w:rsidP="00074506">
            <w:pPr>
              <w:jc w:val="center"/>
              <w:rPr>
                <w:rFonts w:ascii="Times New Roman" w:hAnsi="Times New Roman" w:cs="Times New Roman"/>
                <w:b/>
                <w:sz w:val="20"/>
                <w:szCs w:val="20"/>
                <w:lang w:eastAsia="hr-HR"/>
              </w:rPr>
            </w:pPr>
          </w:p>
          <w:p w14:paraId="31EC2A44" w14:textId="6C00B81B" w:rsidR="00B8326A" w:rsidRPr="00F23FFB" w:rsidRDefault="00B8326A" w:rsidP="00750607">
            <w:pPr>
              <w:jc w:val="center"/>
              <w:rPr>
                <w:rFonts w:ascii="Times New Roman" w:hAnsi="Times New Roman" w:cs="Times New Roman"/>
                <w:b/>
                <w:sz w:val="20"/>
                <w:szCs w:val="20"/>
              </w:rPr>
            </w:pPr>
          </w:p>
        </w:tc>
        <w:tc>
          <w:tcPr>
            <w:tcW w:w="1047" w:type="dxa"/>
          </w:tcPr>
          <w:p w14:paraId="4C1E444D" w14:textId="28D6B0EB"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5E45E0D4" w14:textId="77777777" w:rsidTr="008A4DAC">
        <w:tc>
          <w:tcPr>
            <w:tcW w:w="1188" w:type="dxa"/>
          </w:tcPr>
          <w:p w14:paraId="6894C509" w14:textId="66842E76"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4.2.5</w:t>
            </w:r>
          </w:p>
        </w:tc>
        <w:tc>
          <w:tcPr>
            <w:tcW w:w="7938" w:type="dxa"/>
          </w:tcPr>
          <w:p w14:paraId="2E57DC03"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sušenje</w:t>
            </w:r>
          </w:p>
        </w:tc>
        <w:tc>
          <w:tcPr>
            <w:tcW w:w="850" w:type="dxa"/>
            <w:vMerge/>
          </w:tcPr>
          <w:p w14:paraId="7BA02E96" w14:textId="0085D376" w:rsidR="00B8326A" w:rsidRPr="00F23FFB" w:rsidRDefault="00B8326A" w:rsidP="00750607">
            <w:pPr>
              <w:jc w:val="center"/>
              <w:rPr>
                <w:rFonts w:ascii="Times New Roman" w:hAnsi="Times New Roman" w:cs="Times New Roman"/>
                <w:b/>
                <w:sz w:val="20"/>
                <w:szCs w:val="20"/>
              </w:rPr>
            </w:pPr>
          </w:p>
        </w:tc>
        <w:tc>
          <w:tcPr>
            <w:tcW w:w="1047" w:type="dxa"/>
          </w:tcPr>
          <w:p w14:paraId="4B2825FB" w14:textId="05928520"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0E33138B" w14:textId="77777777" w:rsidTr="008A4DAC">
        <w:tc>
          <w:tcPr>
            <w:tcW w:w="1188" w:type="dxa"/>
          </w:tcPr>
          <w:p w14:paraId="39CF0C44" w14:textId="77F74A8B"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4.2.6</w:t>
            </w:r>
          </w:p>
        </w:tc>
        <w:tc>
          <w:tcPr>
            <w:tcW w:w="7938" w:type="dxa"/>
          </w:tcPr>
          <w:p w14:paraId="57167214"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xml:space="preserve">- linije za sortiranje i kalibriranje </w:t>
            </w:r>
          </w:p>
        </w:tc>
        <w:tc>
          <w:tcPr>
            <w:tcW w:w="850" w:type="dxa"/>
            <w:vMerge/>
          </w:tcPr>
          <w:p w14:paraId="13236041" w14:textId="6022FBFE" w:rsidR="00B8326A" w:rsidRPr="00F23FFB" w:rsidRDefault="00B8326A" w:rsidP="00750607">
            <w:pPr>
              <w:jc w:val="center"/>
              <w:rPr>
                <w:rFonts w:ascii="Times New Roman" w:hAnsi="Times New Roman" w:cs="Times New Roman"/>
                <w:b/>
                <w:sz w:val="20"/>
                <w:szCs w:val="20"/>
              </w:rPr>
            </w:pPr>
          </w:p>
        </w:tc>
        <w:tc>
          <w:tcPr>
            <w:tcW w:w="1047" w:type="dxa"/>
            <w:vMerge w:val="restart"/>
          </w:tcPr>
          <w:p w14:paraId="50A8CDA7" w14:textId="77777777" w:rsidR="00B8326A" w:rsidRPr="00F23FFB" w:rsidRDefault="00B8326A" w:rsidP="00074506">
            <w:pPr>
              <w:autoSpaceDE w:val="0"/>
              <w:autoSpaceDN w:val="0"/>
              <w:adjustRightInd w:val="0"/>
              <w:jc w:val="center"/>
              <w:rPr>
                <w:rFonts w:ascii="Times New Roman" w:hAnsi="Times New Roman" w:cs="Times New Roman"/>
                <w:b/>
                <w:sz w:val="20"/>
                <w:szCs w:val="20"/>
              </w:rPr>
            </w:pPr>
          </w:p>
          <w:p w14:paraId="7D8BE754" w14:textId="77777777" w:rsidR="00B8326A" w:rsidRPr="00F23FFB" w:rsidRDefault="00B8326A" w:rsidP="00074506">
            <w:pPr>
              <w:autoSpaceDE w:val="0"/>
              <w:autoSpaceDN w:val="0"/>
              <w:adjustRightInd w:val="0"/>
              <w:jc w:val="center"/>
              <w:rPr>
                <w:rFonts w:ascii="Times New Roman" w:hAnsi="Times New Roman" w:cs="Times New Roman"/>
                <w:b/>
                <w:sz w:val="20"/>
                <w:szCs w:val="20"/>
              </w:rPr>
            </w:pPr>
          </w:p>
          <w:p w14:paraId="723B62B2" w14:textId="77777777" w:rsidR="00B8326A" w:rsidRPr="00F23FFB" w:rsidRDefault="00B8326A" w:rsidP="00074506">
            <w:pPr>
              <w:autoSpaceDE w:val="0"/>
              <w:autoSpaceDN w:val="0"/>
              <w:adjustRightInd w:val="0"/>
              <w:jc w:val="center"/>
              <w:rPr>
                <w:rFonts w:ascii="Times New Roman" w:hAnsi="Times New Roman" w:cs="Times New Roman"/>
                <w:b/>
                <w:sz w:val="20"/>
                <w:szCs w:val="20"/>
              </w:rPr>
            </w:pPr>
          </w:p>
          <w:p w14:paraId="4470713F" w14:textId="77777777" w:rsidR="00B8326A" w:rsidRPr="00F23FFB" w:rsidRDefault="00B8326A" w:rsidP="00074506">
            <w:pPr>
              <w:autoSpaceDE w:val="0"/>
              <w:autoSpaceDN w:val="0"/>
              <w:adjustRightInd w:val="0"/>
              <w:jc w:val="center"/>
              <w:rPr>
                <w:rFonts w:ascii="Times New Roman" w:hAnsi="Times New Roman" w:cs="Times New Roman"/>
                <w:b/>
                <w:sz w:val="20"/>
                <w:szCs w:val="20"/>
              </w:rPr>
            </w:pPr>
          </w:p>
          <w:p w14:paraId="4F30622C" w14:textId="28B555DB" w:rsidR="00B8326A" w:rsidRPr="00F23FFB" w:rsidRDefault="00B8326A" w:rsidP="00074506">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3CDEA6A7" w14:textId="77777777" w:rsidTr="008A4DAC">
        <w:tc>
          <w:tcPr>
            <w:tcW w:w="1188" w:type="dxa"/>
          </w:tcPr>
          <w:p w14:paraId="58818201" w14:textId="64F3A2FE"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4.2.7</w:t>
            </w:r>
          </w:p>
        </w:tc>
        <w:tc>
          <w:tcPr>
            <w:tcW w:w="7938" w:type="dxa"/>
          </w:tcPr>
          <w:p w14:paraId="7B653747"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linije za pakiranje i označavanje</w:t>
            </w:r>
          </w:p>
        </w:tc>
        <w:tc>
          <w:tcPr>
            <w:tcW w:w="850" w:type="dxa"/>
            <w:vMerge/>
          </w:tcPr>
          <w:p w14:paraId="7506939A" w14:textId="453EDFFF" w:rsidR="00B8326A" w:rsidRPr="00F23FFB" w:rsidRDefault="00B8326A" w:rsidP="00750607">
            <w:pPr>
              <w:jc w:val="center"/>
              <w:rPr>
                <w:rFonts w:ascii="Times New Roman" w:hAnsi="Times New Roman" w:cs="Times New Roman"/>
                <w:b/>
                <w:sz w:val="20"/>
                <w:szCs w:val="20"/>
              </w:rPr>
            </w:pPr>
          </w:p>
        </w:tc>
        <w:tc>
          <w:tcPr>
            <w:tcW w:w="1047" w:type="dxa"/>
            <w:vMerge/>
          </w:tcPr>
          <w:p w14:paraId="1859820B" w14:textId="552893CB" w:rsidR="00B8326A" w:rsidRPr="00F23FFB" w:rsidRDefault="00B8326A" w:rsidP="00CA119B">
            <w:pPr>
              <w:autoSpaceDE w:val="0"/>
              <w:autoSpaceDN w:val="0"/>
              <w:adjustRightInd w:val="0"/>
              <w:jc w:val="center"/>
              <w:rPr>
                <w:rFonts w:ascii="Times New Roman" w:hAnsi="Times New Roman" w:cs="Times New Roman"/>
                <w:b/>
                <w:sz w:val="20"/>
                <w:szCs w:val="20"/>
              </w:rPr>
            </w:pPr>
          </w:p>
        </w:tc>
      </w:tr>
      <w:tr w:rsidR="00B8326A" w:rsidRPr="00F23FFB" w14:paraId="2480E6F2" w14:textId="77777777" w:rsidTr="008A4DAC">
        <w:tc>
          <w:tcPr>
            <w:tcW w:w="1188" w:type="dxa"/>
          </w:tcPr>
          <w:p w14:paraId="1401C67A" w14:textId="2DD15975"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4.2.8</w:t>
            </w:r>
          </w:p>
        </w:tc>
        <w:tc>
          <w:tcPr>
            <w:tcW w:w="7938" w:type="dxa"/>
          </w:tcPr>
          <w:p w14:paraId="2327F38A" w14:textId="77777777"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oprema za prihvat sirovine</w:t>
            </w:r>
          </w:p>
        </w:tc>
        <w:tc>
          <w:tcPr>
            <w:tcW w:w="850" w:type="dxa"/>
            <w:vMerge/>
          </w:tcPr>
          <w:p w14:paraId="4EB6B7F8" w14:textId="7E21F20E" w:rsidR="00B8326A" w:rsidRPr="00F23FFB" w:rsidRDefault="00B8326A" w:rsidP="00750607">
            <w:pPr>
              <w:jc w:val="center"/>
              <w:rPr>
                <w:rFonts w:ascii="Times New Roman" w:hAnsi="Times New Roman" w:cs="Times New Roman"/>
                <w:b/>
                <w:sz w:val="20"/>
                <w:szCs w:val="20"/>
              </w:rPr>
            </w:pPr>
          </w:p>
        </w:tc>
        <w:tc>
          <w:tcPr>
            <w:tcW w:w="1047" w:type="dxa"/>
            <w:vMerge/>
          </w:tcPr>
          <w:p w14:paraId="52BC7FD5" w14:textId="2419DF04" w:rsidR="00B8326A" w:rsidRPr="00F23FFB" w:rsidRDefault="00B8326A" w:rsidP="00CA119B">
            <w:pPr>
              <w:autoSpaceDE w:val="0"/>
              <w:autoSpaceDN w:val="0"/>
              <w:adjustRightInd w:val="0"/>
              <w:jc w:val="center"/>
              <w:rPr>
                <w:rFonts w:ascii="Times New Roman" w:hAnsi="Times New Roman" w:cs="Times New Roman"/>
                <w:b/>
                <w:sz w:val="20"/>
                <w:szCs w:val="20"/>
              </w:rPr>
            </w:pPr>
          </w:p>
        </w:tc>
      </w:tr>
      <w:tr w:rsidR="00B8326A" w:rsidRPr="00F23FFB" w14:paraId="14A9869C" w14:textId="77777777" w:rsidTr="008A4DAC">
        <w:tc>
          <w:tcPr>
            <w:tcW w:w="1188" w:type="dxa"/>
          </w:tcPr>
          <w:p w14:paraId="0028A038" w14:textId="4D6FA1BA"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4.2.9</w:t>
            </w:r>
          </w:p>
        </w:tc>
        <w:tc>
          <w:tcPr>
            <w:tcW w:w="7938" w:type="dxa"/>
          </w:tcPr>
          <w:p w14:paraId="319730B4" w14:textId="77777777"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unutarnja oprema za silose</w:t>
            </w:r>
          </w:p>
        </w:tc>
        <w:tc>
          <w:tcPr>
            <w:tcW w:w="850" w:type="dxa"/>
            <w:vMerge/>
          </w:tcPr>
          <w:p w14:paraId="10343140" w14:textId="1F6C8CEE" w:rsidR="00B8326A" w:rsidRPr="00F23FFB" w:rsidRDefault="00B8326A" w:rsidP="00750607">
            <w:pPr>
              <w:jc w:val="center"/>
              <w:rPr>
                <w:rFonts w:ascii="Times New Roman" w:hAnsi="Times New Roman" w:cs="Times New Roman"/>
                <w:b/>
                <w:sz w:val="20"/>
                <w:szCs w:val="20"/>
              </w:rPr>
            </w:pPr>
          </w:p>
        </w:tc>
        <w:tc>
          <w:tcPr>
            <w:tcW w:w="1047" w:type="dxa"/>
            <w:vMerge/>
          </w:tcPr>
          <w:p w14:paraId="3D522D88" w14:textId="156D8E28" w:rsidR="00B8326A" w:rsidRPr="00F23FFB" w:rsidRDefault="00B8326A" w:rsidP="00CA119B">
            <w:pPr>
              <w:autoSpaceDE w:val="0"/>
              <w:autoSpaceDN w:val="0"/>
              <w:adjustRightInd w:val="0"/>
              <w:jc w:val="center"/>
              <w:rPr>
                <w:rFonts w:ascii="Times New Roman" w:hAnsi="Times New Roman" w:cs="Times New Roman"/>
                <w:b/>
                <w:sz w:val="20"/>
                <w:szCs w:val="20"/>
              </w:rPr>
            </w:pPr>
          </w:p>
        </w:tc>
      </w:tr>
      <w:tr w:rsidR="00B8326A" w:rsidRPr="00F23FFB" w14:paraId="3CC072D8" w14:textId="77777777" w:rsidTr="008A4DAC">
        <w:tc>
          <w:tcPr>
            <w:tcW w:w="1188" w:type="dxa"/>
          </w:tcPr>
          <w:p w14:paraId="6A43E7E6" w14:textId="5835C447"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4.2.10</w:t>
            </w:r>
          </w:p>
        </w:tc>
        <w:tc>
          <w:tcPr>
            <w:tcW w:w="7938" w:type="dxa"/>
          </w:tcPr>
          <w:p w14:paraId="4A244E9A" w14:textId="7A9ABF95" w:rsidR="00B8326A" w:rsidRPr="00F23FFB" w:rsidRDefault="00B8326A" w:rsidP="00711752">
            <w:pPr>
              <w:autoSpaceDE w:val="0"/>
              <w:autoSpaceDN w:val="0"/>
              <w:adjustRightInd w:val="0"/>
              <w:jc w:val="both"/>
              <w:rPr>
                <w:rFonts w:ascii="Times New Roman" w:hAnsi="Times New Roman"/>
                <w:sz w:val="20"/>
                <w:szCs w:val="20"/>
              </w:rPr>
            </w:pPr>
            <w:r w:rsidRPr="00F23FFB">
              <w:rPr>
                <w:rFonts w:ascii="Times New Roman" w:hAnsi="Times New Roman" w:cs="Times New Roman"/>
                <w:sz w:val="20"/>
                <w:szCs w:val="20"/>
              </w:rPr>
              <w:t>-</w:t>
            </w:r>
            <w:r w:rsidRPr="00F23FFB">
              <w:rPr>
                <w:rFonts w:ascii="Times New Roman" w:hAnsi="Times New Roman"/>
                <w:sz w:val="20"/>
                <w:szCs w:val="20"/>
              </w:rPr>
              <w:t xml:space="preserve"> agregati za proizvodnju el. energije</w:t>
            </w:r>
          </w:p>
        </w:tc>
        <w:tc>
          <w:tcPr>
            <w:tcW w:w="850" w:type="dxa"/>
            <w:vMerge/>
          </w:tcPr>
          <w:p w14:paraId="6DE840EF" w14:textId="2E03B7E1" w:rsidR="00B8326A" w:rsidRPr="00F23FFB" w:rsidRDefault="00B8326A" w:rsidP="00750607">
            <w:pPr>
              <w:jc w:val="center"/>
              <w:rPr>
                <w:rFonts w:ascii="Times New Roman" w:hAnsi="Times New Roman" w:cs="Times New Roman"/>
                <w:b/>
                <w:sz w:val="20"/>
                <w:szCs w:val="20"/>
              </w:rPr>
            </w:pPr>
          </w:p>
        </w:tc>
        <w:tc>
          <w:tcPr>
            <w:tcW w:w="1047" w:type="dxa"/>
            <w:vMerge/>
          </w:tcPr>
          <w:p w14:paraId="02100C9C" w14:textId="77777777" w:rsidR="00B8326A" w:rsidRPr="00F23FFB" w:rsidRDefault="00B8326A" w:rsidP="00CA119B">
            <w:pPr>
              <w:autoSpaceDE w:val="0"/>
              <w:autoSpaceDN w:val="0"/>
              <w:adjustRightInd w:val="0"/>
              <w:jc w:val="center"/>
              <w:rPr>
                <w:rFonts w:ascii="Times New Roman" w:hAnsi="Times New Roman" w:cs="Times New Roman"/>
                <w:b/>
                <w:sz w:val="20"/>
                <w:szCs w:val="20"/>
              </w:rPr>
            </w:pPr>
          </w:p>
        </w:tc>
      </w:tr>
      <w:tr w:rsidR="00B8326A" w:rsidRPr="00F23FFB" w14:paraId="3360F270" w14:textId="77777777" w:rsidTr="008A4DAC">
        <w:tc>
          <w:tcPr>
            <w:tcW w:w="1188" w:type="dxa"/>
          </w:tcPr>
          <w:p w14:paraId="0286E343" w14:textId="4FC20B85"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4.2.11</w:t>
            </w:r>
          </w:p>
        </w:tc>
        <w:tc>
          <w:tcPr>
            <w:tcW w:w="7938" w:type="dxa"/>
          </w:tcPr>
          <w:p w14:paraId="0BC9210A" w14:textId="74D00E78" w:rsidR="00B8326A" w:rsidRPr="00F23FFB" w:rsidRDefault="00B8326A" w:rsidP="00711752">
            <w:pPr>
              <w:autoSpaceDE w:val="0"/>
              <w:autoSpaceDN w:val="0"/>
              <w:adjustRightInd w:val="0"/>
              <w:jc w:val="both"/>
              <w:rPr>
                <w:rFonts w:ascii="Times New Roman" w:hAnsi="Times New Roman"/>
                <w:sz w:val="20"/>
                <w:szCs w:val="20"/>
              </w:rPr>
            </w:pPr>
            <w:r w:rsidRPr="00F23FFB">
              <w:rPr>
                <w:rFonts w:ascii="Times New Roman" w:hAnsi="Times New Roman" w:cs="Times New Roman"/>
                <w:sz w:val="20"/>
                <w:szCs w:val="20"/>
              </w:rPr>
              <w:t>-</w:t>
            </w:r>
            <w:r w:rsidRPr="00F23FFB">
              <w:rPr>
                <w:rFonts w:ascii="Times New Roman" w:hAnsi="Times New Roman"/>
                <w:sz w:val="20"/>
                <w:szCs w:val="20"/>
              </w:rPr>
              <w:t xml:space="preserve"> vage</w:t>
            </w:r>
          </w:p>
        </w:tc>
        <w:tc>
          <w:tcPr>
            <w:tcW w:w="850" w:type="dxa"/>
            <w:vMerge/>
          </w:tcPr>
          <w:p w14:paraId="3E0529BE" w14:textId="0AADDE50" w:rsidR="00B8326A" w:rsidRPr="00F23FFB" w:rsidRDefault="00B8326A" w:rsidP="00750607">
            <w:pPr>
              <w:jc w:val="center"/>
              <w:rPr>
                <w:rFonts w:ascii="Times New Roman" w:hAnsi="Times New Roman" w:cs="Times New Roman"/>
                <w:b/>
                <w:sz w:val="20"/>
                <w:szCs w:val="20"/>
              </w:rPr>
            </w:pPr>
          </w:p>
        </w:tc>
        <w:tc>
          <w:tcPr>
            <w:tcW w:w="1047" w:type="dxa"/>
            <w:vMerge/>
          </w:tcPr>
          <w:p w14:paraId="671F35D4" w14:textId="77777777" w:rsidR="00B8326A" w:rsidRPr="00F23FFB" w:rsidRDefault="00B8326A" w:rsidP="00CA119B">
            <w:pPr>
              <w:autoSpaceDE w:val="0"/>
              <w:autoSpaceDN w:val="0"/>
              <w:adjustRightInd w:val="0"/>
              <w:jc w:val="center"/>
              <w:rPr>
                <w:rFonts w:ascii="Times New Roman" w:hAnsi="Times New Roman" w:cs="Times New Roman"/>
                <w:b/>
                <w:sz w:val="20"/>
                <w:szCs w:val="20"/>
              </w:rPr>
            </w:pPr>
          </w:p>
        </w:tc>
      </w:tr>
      <w:tr w:rsidR="00B8326A" w:rsidRPr="00F23FFB" w14:paraId="7196B8C7" w14:textId="77777777" w:rsidTr="008A4DAC">
        <w:tc>
          <w:tcPr>
            <w:tcW w:w="1188" w:type="dxa"/>
          </w:tcPr>
          <w:p w14:paraId="2C8D545F" w14:textId="6A16BBD9"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4.2.12</w:t>
            </w:r>
          </w:p>
        </w:tc>
        <w:tc>
          <w:tcPr>
            <w:tcW w:w="7938" w:type="dxa"/>
          </w:tcPr>
          <w:p w14:paraId="44EA8C0A" w14:textId="5950C2F3"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nepokretne sušare</w:t>
            </w:r>
          </w:p>
        </w:tc>
        <w:tc>
          <w:tcPr>
            <w:tcW w:w="850" w:type="dxa"/>
            <w:vMerge/>
          </w:tcPr>
          <w:p w14:paraId="750B3911" w14:textId="3B72DBDE" w:rsidR="00B8326A" w:rsidRPr="00F23FFB" w:rsidRDefault="00B8326A" w:rsidP="00750607">
            <w:pPr>
              <w:jc w:val="center"/>
              <w:rPr>
                <w:rFonts w:ascii="Times New Roman" w:hAnsi="Times New Roman" w:cs="Times New Roman"/>
                <w:b/>
                <w:sz w:val="20"/>
                <w:szCs w:val="20"/>
              </w:rPr>
            </w:pPr>
          </w:p>
        </w:tc>
        <w:tc>
          <w:tcPr>
            <w:tcW w:w="1047" w:type="dxa"/>
          </w:tcPr>
          <w:p w14:paraId="4A992E6C" w14:textId="5EFEF878"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B8326A" w:rsidRPr="00F23FFB" w14:paraId="2A53940A" w14:textId="77777777" w:rsidTr="008A4DAC">
        <w:tc>
          <w:tcPr>
            <w:tcW w:w="1188" w:type="dxa"/>
          </w:tcPr>
          <w:p w14:paraId="770C6E3E" w14:textId="6B6A5AF1"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4.2.13</w:t>
            </w:r>
          </w:p>
        </w:tc>
        <w:tc>
          <w:tcPr>
            <w:tcW w:w="7938" w:type="dxa"/>
          </w:tcPr>
          <w:p w14:paraId="32EE4A9E" w14:textId="74A059D4" w:rsidR="00B8326A" w:rsidRPr="00F23FFB" w:rsidRDefault="00B8326A" w:rsidP="00711752">
            <w:pPr>
              <w:autoSpaceDE w:val="0"/>
              <w:autoSpaceDN w:val="0"/>
              <w:adjustRightInd w:val="0"/>
              <w:jc w:val="both"/>
              <w:rPr>
                <w:rFonts w:ascii="Times New Roman" w:hAnsi="Times New Roman"/>
                <w:sz w:val="20"/>
                <w:szCs w:val="20"/>
                <w:highlight w:val="yellow"/>
              </w:rPr>
            </w:pPr>
            <w:r w:rsidRPr="00F23FFB">
              <w:rPr>
                <w:rFonts w:ascii="Times New Roman" w:hAnsi="Times New Roman" w:cs="Times New Roman"/>
                <w:sz w:val="20"/>
                <w:szCs w:val="20"/>
              </w:rPr>
              <w:t>-</w:t>
            </w:r>
            <w:r w:rsidRPr="00F23FFB">
              <w:rPr>
                <w:rFonts w:ascii="Times New Roman" w:hAnsi="Times New Roman"/>
                <w:sz w:val="20"/>
                <w:szCs w:val="20"/>
              </w:rPr>
              <w:t xml:space="preserve"> ostala nespomenuta oprema</w:t>
            </w:r>
          </w:p>
        </w:tc>
        <w:tc>
          <w:tcPr>
            <w:tcW w:w="850" w:type="dxa"/>
            <w:vMerge/>
          </w:tcPr>
          <w:p w14:paraId="7AB1603E" w14:textId="22ED15AD" w:rsidR="00B8326A" w:rsidRPr="00F23FFB" w:rsidRDefault="00B8326A" w:rsidP="004663A8">
            <w:pPr>
              <w:jc w:val="center"/>
              <w:rPr>
                <w:rFonts w:ascii="Times New Roman" w:hAnsi="Times New Roman" w:cs="Times New Roman"/>
                <w:b/>
                <w:sz w:val="20"/>
                <w:szCs w:val="20"/>
                <w:lang w:eastAsia="hr-HR"/>
              </w:rPr>
            </w:pPr>
          </w:p>
        </w:tc>
        <w:tc>
          <w:tcPr>
            <w:tcW w:w="1047" w:type="dxa"/>
          </w:tcPr>
          <w:p w14:paraId="01C62A5B" w14:textId="2C760203"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8A3B1D" w:rsidRPr="00F23FFB" w14:paraId="7E586BB5" w14:textId="77777777" w:rsidTr="008A3B1D">
        <w:trPr>
          <w:trHeight w:val="879"/>
        </w:trPr>
        <w:tc>
          <w:tcPr>
            <w:tcW w:w="1188" w:type="dxa"/>
          </w:tcPr>
          <w:p w14:paraId="3C8C5209" w14:textId="3F97B9F9" w:rsidR="008A3B1D" w:rsidRPr="00F23FFB" w:rsidRDefault="008A3B1D"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b/>
                <w:sz w:val="20"/>
                <w:szCs w:val="20"/>
              </w:rPr>
              <w:t>5.</w:t>
            </w:r>
          </w:p>
        </w:tc>
        <w:tc>
          <w:tcPr>
            <w:tcW w:w="9835" w:type="dxa"/>
            <w:gridSpan w:val="3"/>
          </w:tcPr>
          <w:p w14:paraId="1C36D364" w14:textId="734ABC4D" w:rsidR="008A3B1D" w:rsidRPr="00F23FFB" w:rsidRDefault="008A3B1D" w:rsidP="008A3B1D">
            <w:pPr>
              <w:autoSpaceDE w:val="0"/>
              <w:autoSpaceDN w:val="0"/>
              <w:adjustRightInd w:val="0"/>
              <w:jc w:val="both"/>
              <w:rPr>
                <w:rFonts w:ascii="Times New Roman" w:hAnsi="Times New Roman" w:cs="Times New Roman"/>
                <w:b/>
                <w:sz w:val="20"/>
                <w:szCs w:val="20"/>
              </w:rPr>
            </w:pPr>
            <w:r w:rsidRPr="00F23FFB">
              <w:rPr>
                <w:rFonts w:ascii="Times New Roman" w:hAnsi="Times New Roman" w:cs="Times New Roman"/>
                <w:b/>
                <w:sz w:val="20"/>
                <w:szCs w:val="20"/>
              </w:rPr>
              <w:t>Novi sustavi za navodnjavanje na poljoprivrednom gospodarstvu/izvan poljoprivrednog gospodarstva za potrebe primarne proizvodnje poljoprivrednog gospodarstva (neto povećanje navodnjavanje površine) te poboljšanje postojećih sustava/opreme za navodnjavanje na poljoprivrednom gospodarstvu</w:t>
            </w:r>
          </w:p>
        </w:tc>
      </w:tr>
      <w:tr w:rsidR="009E070B" w:rsidRPr="00F23FFB" w14:paraId="6DA6D4D0" w14:textId="77777777" w:rsidTr="008A4DAC">
        <w:tc>
          <w:tcPr>
            <w:tcW w:w="1188" w:type="dxa"/>
          </w:tcPr>
          <w:p w14:paraId="2128EA6E" w14:textId="3AC667B0" w:rsidR="009E070B" w:rsidRPr="00F23FFB" w:rsidRDefault="009E070B"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5.1</w:t>
            </w:r>
          </w:p>
        </w:tc>
        <w:tc>
          <w:tcPr>
            <w:tcW w:w="9835" w:type="dxa"/>
            <w:gridSpan w:val="3"/>
          </w:tcPr>
          <w:p w14:paraId="09B130B9" w14:textId="3EF6AC3A" w:rsidR="009E070B" w:rsidRPr="00F23FFB" w:rsidRDefault="00487849" w:rsidP="009E070B">
            <w:pPr>
              <w:autoSpaceDE w:val="0"/>
              <w:autoSpaceDN w:val="0"/>
              <w:adjustRightInd w:val="0"/>
              <w:rPr>
                <w:rFonts w:ascii="Times New Roman" w:hAnsi="Times New Roman" w:cs="Times New Roman"/>
                <w:b/>
                <w:sz w:val="20"/>
                <w:szCs w:val="20"/>
                <w:highlight w:val="yellow"/>
              </w:rPr>
            </w:pPr>
            <w:r w:rsidRPr="00F23FFB">
              <w:rPr>
                <w:rFonts w:ascii="Times New Roman" w:hAnsi="Times New Roman" w:cs="Times New Roman"/>
                <w:b/>
                <w:sz w:val="20"/>
                <w:szCs w:val="20"/>
                <w:lang w:eastAsia="hr-HR"/>
              </w:rPr>
              <w:t>Građenje/rekonstrukcija</w:t>
            </w:r>
          </w:p>
        </w:tc>
      </w:tr>
      <w:tr w:rsidR="00B8326A" w:rsidRPr="00F23FFB" w14:paraId="2A33A60B" w14:textId="77777777" w:rsidTr="008A4DAC">
        <w:tc>
          <w:tcPr>
            <w:tcW w:w="1188" w:type="dxa"/>
          </w:tcPr>
          <w:p w14:paraId="343F24D4" w14:textId="7B7203EC"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5.1.1</w:t>
            </w:r>
          </w:p>
        </w:tc>
        <w:tc>
          <w:tcPr>
            <w:tcW w:w="7938" w:type="dxa"/>
          </w:tcPr>
          <w:p w14:paraId="757496D4" w14:textId="77777777" w:rsidR="00B8326A" w:rsidRPr="00F23FFB" w:rsidRDefault="00B8326A" w:rsidP="00175E86">
            <w:pPr>
              <w:pStyle w:val="Default"/>
              <w:numPr>
                <w:ilvl w:val="0"/>
                <w:numId w:val="9"/>
              </w:numPr>
              <w:tabs>
                <w:tab w:val="left" w:pos="252"/>
              </w:tabs>
              <w:ind w:left="72" w:firstLine="0"/>
              <w:jc w:val="both"/>
              <w:rPr>
                <w:sz w:val="23"/>
                <w:szCs w:val="23"/>
              </w:rPr>
            </w:pPr>
            <w:r w:rsidRPr="00F23FFB">
              <w:rPr>
                <w:color w:val="auto"/>
                <w:sz w:val="20"/>
                <w:szCs w:val="20"/>
                <w:lang w:eastAsia="en-US"/>
              </w:rPr>
              <w:t xml:space="preserve">sustava za navodnjavanje na gospodarstvima uključujući </w:t>
            </w:r>
            <w:proofErr w:type="spellStart"/>
            <w:r w:rsidRPr="00F23FFB">
              <w:rPr>
                <w:color w:val="auto"/>
                <w:sz w:val="20"/>
                <w:szCs w:val="20"/>
                <w:lang w:eastAsia="en-US"/>
              </w:rPr>
              <w:t>mikroakumulacije</w:t>
            </w:r>
            <w:proofErr w:type="spellEnd"/>
            <w:r w:rsidRPr="00F23FFB">
              <w:rPr>
                <w:color w:val="auto"/>
                <w:sz w:val="20"/>
                <w:szCs w:val="20"/>
                <w:lang w:eastAsia="en-US"/>
              </w:rPr>
              <w:t xml:space="preserve">, bušenje bunara, uređenje </w:t>
            </w:r>
            <w:proofErr w:type="spellStart"/>
            <w:r w:rsidRPr="00F23FFB">
              <w:rPr>
                <w:color w:val="auto"/>
                <w:sz w:val="20"/>
                <w:szCs w:val="20"/>
                <w:lang w:eastAsia="en-US"/>
              </w:rPr>
              <w:t>vodozahvata</w:t>
            </w:r>
            <w:proofErr w:type="spellEnd"/>
            <w:r w:rsidRPr="00F23FFB">
              <w:rPr>
                <w:color w:val="auto"/>
                <w:sz w:val="20"/>
                <w:szCs w:val="20"/>
                <w:lang w:eastAsia="en-US"/>
              </w:rPr>
              <w:t xml:space="preserve"> i dr.</w:t>
            </w:r>
            <w:r w:rsidRPr="00F23FFB">
              <w:rPr>
                <w:sz w:val="23"/>
                <w:szCs w:val="23"/>
              </w:rPr>
              <w:t xml:space="preserve"> </w:t>
            </w:r>
          </w:p>
        </w:tc>
        <w:tc>
          <w:tcPr>
            <w:tcW w:w="850" w:type="dxa"/>
            <w:vMerge w:val="restart"/>
          </w:tcPr>
          <w:p w14:paraId="7774727D" w14:textId="77777777" w:rsidR="00B8326A" w:rsidRPr="00F23FFB" w:rsidRDefault="00B8326A" w:rsidP="004663A8">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6B</w:t>
            </w:r>
          </w:p>
          <w:p w14:paraId="14CB3D9A" w14:textId="15CAE446" w:rsidR="00B8326A" w:rsidRPr="00F23FFB" w:rsidRDefault="00B8326A" w:rsidP="003C6874">
            <w:pPr>
              <w:jc w:val="center"/>
              <w:rPr>
                <w:rFonts w:ascii="Times New Roman" w:hAnsi="Times New Roman" w:cs="Times New Roman"/>
                <w:b/>
                <w:sz w:val="20"/>
                <w:szCs w:val="20"/>
                <w:lang w:eastAsia="hr-HR"/>
              </w:rPr>
            </w:pPr>
          </w:p>
        </w:tc>
        <w:tc>
          <w:tcPr>
            <w:tcW w:w="1047" w:type="dxa"/>
          </w:tcPr>
          <w:p w14:paraId="5406F6B7" w14:textId="13BC7CD1"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5A</w:t>
            </w:r>
          </w:p>
        </w:tc>
      </w:tr>
      <w:tr w:rsidR="00B8326A" w:rsidRPr="00F23FFB" w14:paraId="5EC34FC4" w14:textId="77777777" w:rsidTr="008A4DAC">
        <w:tc>
          <w:tcPr>
            <w:tcW w:w="1188" w:type="dxa"/>
          </w:tcPr>
          <w:p w14:paraId="1A75CC7D" w14:textId="600D7C0E"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5.1.2</w:t>
            </w:r>
          </w:p>
        </w:tc>
        <w:tc>
          <w:tcPr>
            <w:tcW w:w="7938" w:type="dxa"/>
          </w:tcPr>
          <w:p w14:paraId="34329EBE" w14:textId="77777777" w:rsidR="00B8326A" w:rsidRPr="00F23FFB" w:rsidRDefault="00B8326A" w:rsidP="00175E86">
            <w:pPr>
              <w:pStyle w:val="Default"/>
              <w:numPr>
                <w:ilvl w:val="0"/>
                <w:numId w:val="9"/>
              </w:numPr>
              <w:ind w:left="252" w:hanging="180"/>
              <w:jc w:val="both"/>
              <w:rPr>
                <w:sz w:val="20"/>
                <w:szCs w:val="20"/>
              </w:rPr>
            </w:pPr>
            <w:r w:rsidRPr="00F23FFB">
              <w:rPr>
                <w:color w:val="auto"/>
                <w:sz w:val="20"/>
                <w:szCs w:val="20"/>
                <w:lang w:eastAsia="en-US"/>
              </w:rPr>
              <w:t xml:space="preserve">kanala za sakupljanje oborinskih i erozivnih voda sa zaštitom od procjeđivanja </w:t>
            </w:r>
          </w:p>
        </w:tc>
        <w:tc>
          <w:tcPr>
            <w:tcW w:w="850" w:type="dxa"/>
            <w:vMerge/>
          </w:tcPr>
          <w:p w14:paraId="1500B5DE" w14:textId="441F14F9" w:rsidR="00B8326A" w:rsidRPr="00F23FFB" w:rsidRDefault="00B8326A" w:rsidP="003C6874">
            <w:pPr>
              <w:jc w:val="center"/>
              <w:rPr>
                <w:rFonts w:ascii="Times New Roman" w:hAnsi="Times New Roman" w:cs="Times New Roman"/>
                <w:b/>
                <w:sz w:val="20"/>
                <w:szCs w:val="20"/>
                <w:lang w:eastAsia="hr-HR"/>
              </w:rPr>
            </w:pPr>
          </w:p>
        </w:tc>
        <w:tc>
          <w:tcPr>
            <w:tcW w:w="1047" w:type="dxa"/>
          </w:tcPr>
          <w:p w14:paraId="574DCD21" w14:textId="0F1F0AB0"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4B, 5A</w:t>
            </w:r>
          </w:p>
        </w:tc>
      </w:tr>
      <w:tr w:rsidR="00B8326A" w:rsidRPr="00F23FFB" w14:paraId="6518859C" w14:textId="77777777" w:rsidTr="008A4DAC">
        <w:trPr>
          <w:trHeight w:val="340"/>
        </w:trPr>
        <w:tc>
          <w:tcPr>
            <w:tcW w:w="1188" w:type="dxa"/>
          </w:tcPr>
          <w:p w14:paraId="05D7F7CF" w14:textId="005D00BA"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5.1.3</w:t>
            </w:r>
          </w:p>
        </w:tc>
        <w:tc>
          <w:tcPr>
            <w:tcW w:w="7938" w:type="dxa"/>
          </w:tcPr>
          <w:p w14:paraId="494A7F5D" w14:textId="77777777" w:rsidR="00B8326A" w:rsidRPr="00F23FFB" w:rsidRDefault="00B8326A" w:rsidP="00175E86">
            <w:pPr>
              <w:pStyle w:val="Default"/>
              <w:numPr>
                <w:ilvl w:val="0"/>
                <w:numId w:val="9"/>
              </w:numPr>
              <w:ind w:left="252" w:hanging="180"/>
              <w:jc w:val="both"/>
              <w:rPr>
                <w:sz w:val="20"/>
                <w:szCs w:val="20"/>
              </w:rPr>
            </w:pPr>
            <w:r w:rsidRPr="00F23FFB">
              <w:rPr>
                <w:color w:val="auto"/>
                <w:sz w:val="20"/>
                <w:szCs w:val="20"/>
                <w:lang w:eastAsia="en-US"/>
              </w:rPr>
              <w:t xml:space="preserve">akumulacija za navodnjavanje sa zaštitom od procjeđivanja </w:t>
            </w:r>
          </w:p>
        </w:tc>
        <w:tc>
          <w:tcPr>
            <w:tcW w:w="850" w:type="dxa"/>
            <w:vMerge/>
          </w:tcPr>
          <w:p w14:paraId="4A04F158" w14:textId="2C4E325A" w:rsidR="00B8326A" w:rsidRPr="00F23FFB" w:rsidRDefault="00B8326A" w:rsidP="003C6874">
            <w:pPr>
              <w:jc w:val="center"/>
              <w:rPr>
                <w:rFonts w:ascii="Times New Roman" w:hAnsi="Times New Roman" w:cs="Times New Roman"/>
                <w:b/>
                <w:sz w:val="20"/>
                <w:szCs w:val="20"/>
                <w:lang w:eastAsia="hr-HR"/>
              </w:rPr>
            </w:pPr>
          </w:p>
        </w:tc>
        <w:tc>
          <w:tcPr>
            <w:tcW w:w="1047" w:type="dxa"/>
          </w:tcPr>
          <w:p w14:paraId="3AAB9FA6" w14:textId="123AD78F"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5A</w:t>
            </w:r>
          </w:p>
        </w:tc>
      </w:tr>
      <w:tr w:rsidR="00B8326A" w:rsidRPr="00F23FFB" w14:paraId="36C55878" w14:textId="77777777" w:rsidTr="008A4DAC">
        <w:tc>
          <w:tcPr>
            <w:tcW w:w="1188" w:type="dxa"/>
          </w:tcPr>
          <w:p w14:paraId="78CA977F" w14:textId="0AF198AB" w:rsidR="00B8326A" w:rsidRPr="00F23FFB" w:rsidRDefault="00B8326A"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5.1.4</w:t>
            </w:r>
          </w:p>
        </w:tc>
        <w:tc>
          <w:tcPr>
            <w:tcW w:w="7938" w:type="dxa"/>
          </w:tcPr>
          <w:p w14:paraId="0F22DD93" w14:textId="77777777" w:rsidR="00B8326A" w:rsidRPr="00F23FFB" w:rsidRDefault="00B8326A" w:rsidP="00175E86">
            <w:pPr>
              <w:pStyle w:val="Default"/>
              <w:numPr>
                <w:ilvl w:val="0"/>
                <w:numId w:val="9"/>
              </w:numPr>
              <w:ind w:left="252" w:hanging="180"/>
              <w:jc w:val="both"/>
              <w:rPr>
                <w:sz w:val="20"/>
                <w:szCs w:val="20"/>
              </w:rPr>
            </w:pPr>
            <w:r w:rsidRPr="00F23FFB">
              <w:rPr>
                <w:color w:val="auto"/>
                <w:sz w:val="20"/>
                <w:szCs w:val="20"/>
                <w:lang w:eastAsia="en-US"/>
              </w:rPr>
              <w:t xml:space="preserve">za hidrantski priključak za navodnjavanje i zaštitu od mraza </w:t>
            </w:r>
          </w:p>
        </w:tc>
        <w:tc>
          <w:tcPr>
            <w:tcW w:w="850" w:type="dxa"/>
            <w:vMerge/>
          </w:tcPr>
          <w:p w14:paraId="479AFC63" w14:textId="005AC7C3" w:rsidR="00B8326A" w:rsidRPr="00F23FFB" w:rsidRDefault="00B8326A" w:rsidP="004663A8">
            <w:pPr>
              <w:jc w:val="center"/>
              <w:rPr>
                <w:rFonts w:ascii="Times New Roman" w:hAnsi="Times New Roman" w:cs="Times New Roman"/>
                <w:b/>
                <w:sz w:val="20"/>
                <w:szCs w:val="20"/>
                <w:lang w:eastAsia="hr-HR"/>
              </w:rPr>
            </w:pPr>
          </w:p>
        </w:tc>
        <w:tc>
          <w:tcPr>
            <w:tcW w:w="1047" w:type="dxa"/>
          </w:tcPr>
          <w:p w14:paraId="1FD12D58" w14:textId="32D26233"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81572D" w:rsidRPr="00F23FFB" w14:paraId="373A61A1" w14:textId="77777777" w:rsidTr="008A4DAC">
        <w:tc>
          <w:tcPr>
            <w:tcW w:w="1188" w:type="dxa"/>
          </w:tcPr>
          <w:p w14:paraId="4BDFC2B8" w14:textId="6884A9CB" w:rsidR="0081572D" w:rsidRPr="00F23FFB" w:rsidRDefault="0081572D"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5.2</w:t>
            </w:r>
          </w:p>
        </w:tc>
        <w:tc>
          <w:tcPr>
            <w:tcW w:w="9835" w:type="dxa"/>
            <w:gridSpan w:val="3"/>
          </w:tcPr>
          <w:p w14:paraId="58E729C5" w14:textId="20957266" w:rsidR="0081572D" w:rsidRPr="00F23FFB" w:rsidRDefault="0081572D" w:rsidP="0081572D">
            <w:pPr>
              <w:autoSpaceDE w:val="0"/>
              <w:autoSpaceDN w:val="0"/>
              <w:adjustRightInd w:val="0"/>
              <w:rPr>
                <w:rFonts w:ascii="Times New Roman" w:hAnsi="Times New Roman" w:cs="Times New Roman"/>
                <w:b/>
                <w:sz w:val="20"/>
                <w:szCs w:val="20"/>
              </w:rPr>
            </w:pPr>
            <w:r w:rsidRPr="00F23FFB">
              <w:rPr>
                <w:rFonts w:ascii="Times New Roman" w:hAnsi="Times New Roman" w:cs="Times New Roman"/>
                <w:b/>
                <w:sz w:val="20"/>
                <w:szCs w:val="20"/>
                <w:lang w:eastAsia="hr-HR"/>
              </w:rPr>
              <w:t xml:space="preserve">Opremanje </w:t>
            </w:r>
          </w:p>
        </w:tc>
      </w:tr>
      <w:tr w:rsidR="00487849" w:rsidRPr="00F23FFB" w14:paraId="7B0396CB" w14:textId="77777777" w:rsidTr="008A4DAC">
        <w:tc>
          <w:tcPr>
            <w:tcW w:w="1188" w:type="dxa"/>
          </w:tcPr>
          <w:p w14:paraId="55C02904" w14:textId="4472CF4D" w:rsidR="00487849" w:rsidRPr="00F23FFB" w:rsidRDefault="0048784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5.2.1</w:t>
            </w:r>
          </w:p>
        </w:tc>
        <w:tc>
          <w:tcPr>
            <w:tcW w:w="7938" w:type="dxa"/>
          </w:tcPr>
          <w:p w14:paraId="47F25BE3" w14:textId="77777777" w:rsidR="00487849" w:rsidRPr="00F23FFB" w:rsidRDefault="00487849" w:rsidP="00175E86">
            <w:pPr>
              <w:pStyle w:val="Default"/>
              <w:numPr>
                <w:ilvl w:val="0"/>
                <w:numId w:val="9"/>
              </w:numPr>
              <w:ind w:left="252" w:hanging="180"/>
              <w:jc w:val="both"/>
              <w:rPr>
                <w:sz w:val="20"/>
                <w:szCs w:val="20"/>
              </w:rPr>
            </w:pPr>
            <w:r w:rsidRPr="00F23FFB">
              <w:rPr>
                <w:color w:val="auto"/>
                <w:sz w:val="20"/>
                <w:szCs w:val="20"/>
                <w:lang w:eastAsia="en-US"/>
              </w:rPr>
              <w:t xml:space="preserve">hidrantski priključak za navodnjavanje i zaštitu od mraza </w:t>
            </w:r>
          </w:p>
        </w:tc>
        <w:tc>
          <w:tcPr>
            <w:tcW w:w="850" w:type="dxa"/>
            <w:vMerge w:val="restart"/>
          </w:tcPr>
          <w:p w14:paraId="0F2D5EA1" w14:textId="77777777" w:rsidR="00487849" w:rsidRPr="00F23FFB" w:rsidRDefault="00487849" w:rsidP="00F86632">
            <w:pPr>
              <w:jc w:val="center"/>
              <w:rPr>
                <w:rFonts w:ascii="Times New Roman" w:hAnsi="Times New Roman" w:cs="Times New Roman"/>
                <w:b/>
                <w:sz w:val="20"/>
                <w:szCs w:val="20"/>
                <w:lang w:eastAsia="hr-HR"/>
              </w:rPr>
            </w:pPr>
          </w:p>
          <w:p w14:paraId="7D64624F" w14:textId="77777777" w:rsidR="00487849" w:rsidRPr="00F23FFB" w:rsidRDefault="00487849" w:rsidP="00F86632">
            <w:pPr>
              <w:jc w:val="center"/>
              <w:rPr>
                <w:rFonts w:ascii="Times New Roman" w:hAnsi="Times New Roman" w:cs="Times New Roman"/>
                <w:b/>
                <w:sz w:val="20"/>
                <w:szCs w:val="20"/>
                <w:lang w:eastAsia="hr-HR"/>
              </w:rPr>
            </w:pPr>
          </w:p>
          <w:p w14:paraId="6FDA54B6" w14:textId="77777777" w:rsidR="00487849" w:rsidRPr="00F23FFB" w:rsidRDefault="00487849" w:rsidP="00F86632">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6B</w:t>
            </w:r>
          </w:p>
          <w:p w14:paraId="37BC00B6" w14:textId="78A3F1BE" w:rsidR="00487849" w:rsidRPr="00F23FFB" w:rsidRDefault="00487849" w:rsidP="00F040CE">
            <w:pPr>
              <w:jc w:val="center"/>
              <w:rPr>
                <w:rFonts w:ascii="Times New Roman" w:hAnsi="Times New Roman" w:cs="Times New Roman"/>
                <w:b/>
                <w:sz w:val="20"/>
                <w:szCs w:val="20"/>
                <w:lang w:eastAsia="hr-HR"/>
              </w:rPr>
            </w:pPr>
          </w:p>
        </w:tc>
        <w:tc>
          <w:tcPr>
            <w:tcW w:w="1047" w:type="dxa"/>
            <w:vMerge w:val="restart"/>
          </w:tcPr>
          <w:p w14:paraId="4F58345B" w14:textId="77777777" w:rsidR="00487849" w:rsidRPr="00F23FFB" w:rsidRDefault="00487849" w:rsidP="00F86632">
            <w:pPr>
              <w:autoSpaceDE w:val="0"/>
              <w:autoSpaceDN w:val="0"/>
              <w:adjustRightInd w:val="0"/>
              <w:jc w:val="center"/>
              <w:rPr>
                <w:rFonts w:ascii="Times New Roman" w:hAnsi="Times New Roman" w:cs="Times New Roman"/>
                <w:b/>
                <w:sz w:val="20"/>
                <w:szCs w:val="20"/>
              </w:rPr>
            </w:pPr>
          </w:p>
          <w:p w14:paraId="1AE93190" w14:textId="77777777" w:rsidR="00487849" w:rsidRPr="00F23FFB" w:rsidRDefault="00487849" w:rsidP="00F86632">
            <w:pPr>
              <w:autoSpaceDE w:val="0"/>
              <w:autoSpaceDN w:val="0"/>
              <w:adjustRightInd w:val="0"/>
              <w:jc w:val="center"/>
              <w:rPr>
                <w:rFonts w:ascii="Times New Roman" w:hAnsi="Times New Roman" w:cs="Times New Roman"/>
                <w:b/>
                <w:sz w:val="20"/>
                <w:szCs w:val="20"/>
              </w:rPr>
            </w:pPr>
          </w:p>
          <w:p w14:paraId="5D42DA80" w14:textId="77777777" w:rsidR="00487849" w:rsidRPr="00F23FFB" w:rsidRDefault="00487849" w:rsidP="00F86632">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p w14:paraId="42741983" w14:textId="3AE8437E" w:rsidR="00487849" w:rsidRPr="00F23FFB" w:rsidRDefault="00487849" w:rsidP="00F040CE">
            <w:pPr>
              <w:autoSpaceDE w:val="0"/>
              <w:autoSpaceDN w:val="0"/>
              <w:adjustRightInd w:val="0"/>
              <w:jc w:val="center"/>
              <w:rPr>
                <w:rFonts w:ascii="Times New Roman" w:hAnsi="Times New Roman" w:cs="Times New Roman"/>
                <w:b/>
                <w:sz w:val="20"/>
                <w:szCs w:val="20"/>
              </w:rPr>
            </w:pPr>
          </w:p>
        </w:tc>
      </w:tr>
      <w:tr w:rsidR="00487849" w:rsidRPr="00F23FFB" w14:paraId="03BDFA18" w14:textId="77777777" w:rsidTr="008A4DAC">
        <w:tc>
          <w:tcPr>
            <w:tcW w:w="1188" w:type="dxa"/>
          </w:tcPr>
          <w:p w14:paraId="53BCF2A4" w14:textId="03878ECC" w:rsidR="00487849" w:rsidRPr="00F23FFB" w:rsidRDefault="0048784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5.2.2</w:t>
            </w:r>
          </w:p>
        </w:tc>
        <w:tc>
          <w:tcPr>
            <w:tcW w:w="7938" w:type="dxa"/>
          </w:tcPr>
          <w:p w14:paraId="12B55207" w14:textId="77777777" w:rsidR="00487849" w:rsidRPr="00F23FFB" w:rsidRDefault="00487849" w:rsidP="00175E86">
            <w:pPr>
              <w:pStyle w:val="Default"/>
              <w:numPr>
                <w:ilvl w:val="0"/>
                <w:numId w:val="9"/>
              </w:numPr>
              <w:ind w:left="252" w:hanging="180"/>
              <w:jc w:val="both"/>
              <w:rPr>
                <w:sz w:val="20"/>
                <w:szCs w:val="20"/>
              </w:rPr>
            </w:pPr>
            <w:r w:rsidRPr="00F23FFB">
              <w:rPr>
                <w:color w:val="auto"/>
                <w:sz w:val="20"/>
                <w:szCs w:val="20"/>
                <w:lang w:eastAsia="en-US"/>
              </w:rPr>
              <w:t xml:space="preserve">pumpe, cjevovodi, raspršivači, sustav filtracije, sustav </w:t>
            </w:r>
            <w:proofErr w:type="spellStart"/>
            <w:r w:rsidRPr="00F23FFB">
              <w:rPr>
                <w:color w:val="auto"/>
                <w:sz w:val="20"/>
                <w:szCs w:val="20"/>
                <w:lang w:eastAsia="en-US"/>
              </w:rPr>
              <w:t>fertirigacije</w:t>
            </w:r>
            <w:proofErr w:type="spellEnd"/>
            <w:r w:rsidRPr="00F23FFB">
              <w:rPr>
                <w:color w:val="auto"/>
                <w:sz w:val="20"/>
                <w:szCs w:val="20"/>
                <w:lang w:eastAsia="en-US"/>
              </w:rPr>
              <w:t xml:space="preserve">, kapaljke, </w:t>
            </w:r>
            <w:proofErr w:type="spellStart"/>
            <w:r w:rsidRPr="00F23FFB">
              <w:rPr>
                <w:color w:val="auto"/>
                <w:sz w:val="20"/>
                <w:szCs w:val="20"/>
                <w:lang w:eastAsia="en-US"/>
              </w:rPr>
              <w:t>rolomati</w:t>
            </w:r>
            <w:proofErr w:type="spellEnd"/>
            <w:r w:rsidRPr="00F23FFB">
              <w:rPr>
                <w:color w:val="auto"/>
                <w:sz w:val="20"/>
                <w:szCs w:val="20"/>
                <w:lang w:eastAsia="en-US"/>
              </w:rPr>
              <w:t xml:space="preserve"> </w:t>
            </w:r>
          </w:p>
        </w:tc>
        <w:tc>
          <w:tcPr>
            <w:tcW w:w="850" w:type="dxa"/>
            <w:vMerge/>
          </w:tcPr>
          <w:p w14:paraId="51187EDB" w14:textId="7C3A9E5D" w:rsidR="00487849" w:rsidRPr="00F23FFB" w:rsidRDefault="00487849" w:rsidP="00F040CE">
            <w:pPr>
              <w:jc w:val="center"/>
              <w:rPr>
                <w:rFonts w:ascii="Times New Roman" w:hAnsi="Times New Roman" w:cs="Times New Roman"/>
                <w:b/>
                <w:sz w:val="20"/>
                <w:szCs w:val="20"/>
                <w:lang w:eastAsia="hr-HR"/>
              </w:rPr>
            </w:pPr>
          </w:p>
        </w:tc>
        <w:tc>
          <w:tcPr>
            <w:tcW w:w="1047" w:type="dxa"/>
            <w:vMerge/>
          </w:tcPr>
          <w:p w14:paraId="33C766C2" w14:textId="66A1839C" w:rsidR="00487849" w:rsidRPr="00F23FFB" w:rsidRDefault="00487849" w:rsidP="00F040CE">
            <w:pPr>
              <w:autoSpaceDE w:val="0"/>
              <w:autoSpaceDN w:val="0"/>
              <w:adjustRightInd w:val="0"/>
              <w:jc w:val="center"/>
              <w:rPr>
                <w:rFonts w:ascii="Times New Roman" w:hAnsi="Times New Roman" w:cs="Times New Roman"/>
                <w:b/>
                <w:sz w:val="20"/>
                <w:szCs w:val="20"/>
              </w:rPr>
            </w:pPr>
          </w:p>
        </w:tc>
      </w:tr>
      <w:tr w:rsidR="00487849" w:rsidRPr="00F23FFB" w14:paraId="0B9909B2" w14:textId="77777777" w:rsidTr="008A4DAC">
        <w:tc>
          <w:tcPr>
            <w:tcW w:w="1188" w:type="dxa"/>
          </w:tcPr>
          <w:p w14:paraId="2A30277D" w14:textId="027DE914" w:rsidR="00487849" w:rsidRPr="00F23FFB" w:rsidRDefault="0048784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5.2.3</w:t>
            </w:r>
          </w:p>
        </w:tc>
        <w:tc>
          <w:tcPr>
            <w:tcW w:w="7938" w:type="dxa"/>
          </w:tcPr>
          <w:p w14:paraId="1467A5CD" w14:textId="77777777" w:rsidR="00487849" w:rsidRPr="00F23FFB" w:rsidRDefault="00487849" w:rsidP="00175E86">
            <w:pPr>
              <w:pStyle w:val="Default"/>
              <w:numPr>
                <w:ilvl w:val="0"/>
                <w:numId w:val="9"/>
              </w:numPr>
              <w:ind w:left="252" w:hanging="180"/>
              <w:jc w:val="both"/>
              <w:rPr>
                <w:color w:val="auto"/>
                <w:sz w:val="20"/>
                <w:szCs w:val="20"/>
                <w:lang w:eastAsia="en-US"/>
              </w:rPr>
            </w:pPr>
            <w:r w:rsidRPr="00F23FFB">
              <w:rPr>
                <w:color w:val="auto"/>
                <w:sz w:val="20"/>
                <w:szCs w:val="20"/>
                <w:lang w:eastAsia="en-US"/>
              </w:rPr>
              <w:t xml:space="preserve">sustava za navodnjavanje na gospodarstvima uključujući </w:t>
            </w:r>
            <w:proofErr w:type="spellStart"/>
            <w:r w:rsidRPr="00F23FFB">
              <w:rPr>
                <w:color w:val="auto"/>
                <w:sz w:val="20"/>
                <w:szCs w:val="20"/>
                <w:lang w:eastAsia="en-US"/>
              </w:rPr>
              <w:t>mikroakumulacije</w:t>
            </w:r>
            <w:proofErr w:type="spellEnd"/>
            <w:r w:rsidRPr="00F23FFB">
              <w:rPr>
                <w:color w:val="auto"/>
                <w:sz w:val="20"/>
                <w:szCs w:val="20"/>
                <w:lang w:eastAsia="en-US"/>
              </w:rPr>
              <w:t xml:space="preserve">, bušenje bunara, kanala za sakupljanje oborinskih i erozivnih voda </w:t>
            </w:r>
          </w:p>
          <w:p w14:paraId="67507692" w14:textId="77777777" w:rsidR="00487849" w:rsidRPr="00F23FFB" w:rsidRDefault="00487849" w:rsidP="00175E86">
            <w:pPr>
              <w:pStyle w:val="Default"/>
              <w:jc w:val="both"/>
              <w:rPr>
                <w:sz w:val="20"/>
                <w:szCs w:val="20"/>
              </w:rPr>
            </w:pPr>
          </w:p>
        </w:tc>
        <w:tc>
          <w:tcPr>
            <w:tcW w:w="850" w:type="dxa"/>
            <w:vMerge/>
          </w:tcPr>
          <w:p w14:paraId="14E1BBB9" w14:textId="15EB3591" w:rsidR="00487849" w:rsidRPr="00F23FFB" w:rsidRDefault="00487849" w:rsidP="00F040CE">
            <w:pPr>
              <w:jc w:val="center"/>
              <w:rPr>
                <w:rFonts w:ascii="Times New Roman" w:hAnsi="Times New Roman" w:cs="Times New Roman"/>
                <w:b/>
                <w:sz w:val="20"/>
                <w:szCs w:val="20"/>
                <w:lang w:eastAsia="hr-HR"/>
              </w:rPr>
            </w:pPr>
          </w:p>
        </w:tc>
        <w:tc>
          <w:tcPr>
            <w:tcW w:w="1047" w:type="dxa"/>
            <w:vMerge/>
          </w:tcPr>
          <w:p w14:paraId="32EB6546" w14:textId="25923539" w:rsidR="00487849" w:rsidRPr="00F23FFB" w:rsidRDefault="00487849" w:rsidP="00F040CE">
            <w:pPr>
              <w:autoSpaceDE w:val="0"/>
              <w:autoSpaceDN w:val="0"/>
              <w:adjustRightInd w:val="0"/>
              <w:jc w:val="center"/>
              <w:rPr>
                <w:rFonts w:ascii="Times New Roman" w:hAnsi="Times New Roman" w:cs="Times New Roman"/>
                <w:b/>
                <w:sz w:val="20"/>
                <w:szCs w:val="20"/>
              </w:rPr>
            </w:pPr>
          </w:p>
        </w:tc>
      </w:tr>
      <w:tr w:rsidR="00487849" w:rsidRPr="00F23FFB" w14:paraId="7F98401A" w14:textId="77777777" w:rsidTr="008A4DAC">
        <w:tc>
          <w:tcPr>
            <w:tcW w:w="1188" w:type="dxa"/>
          </w:tcPr>
          <w:p w14:paraId="0915AE49" w14:textId="336343E3" w:rsidR="00487849" w:rsidRPr="00F23FFB" w:rsidRDefault="0048784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5.2.4</w:t>
            </w:r>
          </w:p>
        </w:tc>
        <w:tc>
          <w:tcPr>
            <w:tcW w:w="7938" w:type="dxa"/>
          </w:tcPr>
          <w:p w14:paraId="1FCBD7F9" w14:textId="77777777" w:rsidR="00487849" w:rsidRPr="00F23FFB" w:rsidRDefault="00487849" w:rsidP="00175E86">
            <w:pPr>
              <w:pStyle w:val="Default"/>
              <w:numPr>
                <w:ilvl w:val="0"/>
                <w:numId w:val="9"/>
              </w:numPr>
              <w:ind w:left="252" w:hanging="180"/>
              <w:jc w:val="both"/>
              <w:rPr>
                <w:sz w:val="20"/>
                <w:szCs w:val="20"/>
              </w:rPr>
            </w:pPr>
            <w:r w:rsidRPr="00F23FFB">
              <w:rPr>
                <w:color w:val="auto"/>
                <w:sz w:val="20"/>
                <w:szCs w:val="20"/>
                <w:lang w:eastAsia="en-US"/>
              </w:rPr>
              <w:t xml:space="preserve">agregati za proizvodnju el. energije </w:t>
            </w:r>
          </w:p>
        </w:tc>
        <w:tc>
          <w:tcPr>
            <w:tcW w:w="850" w:type="dxa"/>
            <w:vMerge/>
          </w:tcPr>
          <w:p w14:paraId="6A2940CC" w14:textId="1CE047D9" w:rsidR="00487849" w:rsidRPr="00F23FFB" w:rsidRDefault="00487849" w:rsidP="00F040CE">
            <w:pPr>
              <w:jc w:val="center"/>
              <w:rPr>
                <w:rFonts w:ascii="Times New Roman" w:hAnsi="Times New Roman" w:cs="Times New Roman"/>
                <w:b/>
                <w:sz w:val="20"/>
                <w:szCs w:val="20"/>
                <w:lang w:eastAsia="hr-HR"/>
              </w:rPr>
            </w:pPr>
          </w:p>
        </w:tc>
        <w:tc>
          <w:tcPr>
            <w:tcW w:w="1047" w:type="dxa"/>
            <w:vMerge/>
          </w:tcPr>
          <w:p w14:paraId="4BA7CE0A" w14:textId="795E26AA" w:rsidR="00487849" w:rsidRPr="00F23FFB" w:rsidRDefault="00487849" w:rsidP="00F040CE">
            <w:pPr>
              <w:autoSpaceDE w:val="0"/>
              <w:autoSpaceDN w:val="0"/>
              <w:adjustRightInd w:val="0"/>
              <w:jc w:val="center"/>
              <w:rPr>
                <w:rFonts w:ascii="Times New Roman" w:hAnsi="Times New Roman" w:cs="Times New Roman"/>
                <w:b/>
                <w:sz w:val="20"/>
                <w:szCs w:val="20"/>
              </w:rPr>
            </w:pPr>
          </w:p>
        </w:tc>
      </w:tr>
      <w:tr w:rsidR="00487849" w:rsidRPr="00F23FFB" w14:paraId="0608C942" w14:textId="77777777" w:rsidTr="008A4DAC">
        <w:tc>
          <w:tcPr>
            <w:tcW w:w="1188" w:type="dxa"/>
          </w:tcPr>
          <w:p w14:paraId="0EE029EC" w14:textId="023027F9" w:rsidR="00487849" w:rsidRPr="00F23FFB" w:rsidRDefault="00487849" w:rsidP="000A6024">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5.2.5</w:t>
            </w:r>
          </w:p>
        </w:tc>
        <w:tc>
          <w:tcPr>
            <w:tcW w:w="7938" w:type="dxa"/>
          </w:tcPr>
          <w:p w14:paraId="48B4FB9B" w14:textId="77777777" w:rsidR="00487849" w:rsidRPr="00F23FFB" w:rsidRDefault="00487849" w:rsidP="00175E86">
            <w:pPr>
              <w:pStyle w:val="Default"/>
              <w:numPr>
                <w:ilvl w:val="0"/>
                <w:numId w:val="9"/>
              </w:numPr>
              <w:ind w:left="252" w:hanging="180"/>
              <w:jc w:val="both"/>
              <w:rPr>
                <w:sz w:val="23"/>
                <w:szCs w:val="23"/>
              </w:rPr>
            </w:pPr>
            <w:r w:rsidRPr="00F23FFB">
              <w:rPr>
                <w:color w:val="auto"/>
                <w:sz w:val="20"/>
                <w:szCs w:val="20"/>
                <w:lang w:eastAsia="en-US"/>
              </w:rPr>
              <w:t>ostala nespomenuta oprema</w:t>
            </w:r>
            <w:r w:rsidRPr="00F23FFB">
              <w:rPr>
                <w:sz w:val="23"/>
                <w:szCs w:val="23"/>
              </w:rPr>
              <w:t xml:space="preserve"> </w:t>
            </w:r>
          </w:p>
        </w:tc>
        <w:tc>
          <w:tcPr>
            <w:tcW w:w="850" w:type="dxa"/>
            <w:vMerge/>
          </w:tcPr>
          <w:p w14:paraId="62253DFA" w14:textId="138182A6" w:rsidR="00487849" w:rsidRPr="00F23FFB" w:rsidRDefault="00487849" w:rsidP="004663A8">
            <w:pPr>
              <w:jc w:val="center"/>
              <w:rPr>
                <w:rFonts w:ascii="Times New Roman" w:hAnsi="Times New Roman" w:cs="Times New Roman"/>
                <w:b/>
                <w:sz w:val="20"/>
                <w:szCs w:val="20"/>
                <w:lang w:eastAsia="hr-HR"/>
              </w:rPr>
            </w:pPr>
          </w:p>
        </w:tc>
        <w:tc>
          <w:tcPr>
            <w:tcW w:w="1047" w:type="dxa"/>
            <w:vMerge/>
          </w:tcPr>
          <w:p w14:paraId="49C78366" w14:textId="14394505" w:rsidR="00487849" w:rsidRPr="00F23FFB" w:rsidRDefault="00487849" w:rsidP="004663A8">
            <w:pPr>
              <w:autoSpaceDE w:val="0"/>
              <w:autoSpaceDN w:val="0"/>
              <w:adjustRightInd w:val="0"/>
              <w:jc w:val="center"/>
              <w:rPr>
                <w:rFonts w:ascii="Times New Roman" w:hAnsi="Times New Roman" w:cs="Times New Roman"/>
                <w:b/>
                <w:sz w:val="20"/>
                <w:szCs w:val="20"/>
              </w:rPr>
            </w:pPr>
          </w:p>
        </w:tc>
      </w:tr>
      <w:tr w:rsidR="008E11FA" w:rsidRPr="00F23FFB" w14:paraId="4AD242DE" w14:textId="77777777" w:rsidTr="00F040CE">
        <w:tc>
          <w:tcPr>
            <w:tcW w:w="1188" w:type="dxa"/>
          </w:tcPr>
          <w:p w14:paraId="0E799CE3" w14:textId="06D15CE1" w:rsidR="008E11FA" w:rsidRPr="00F23FFB" w:rsidRDefault="008E11FA" w:rsidP="000A6024">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 xml:space="preserve">6. </w:t>
            </w:r>
          </w:p>
        </w:tc>
        <w:tc>
          <w:tcPr>
            <w:tcW w:w="9835" w:type="dxa"/>
            <w:gridSpan w:val="3"/>
          </w:tcPr>
          <w:p w14:paraId="31F62410" w14:textId="5A926337" w:rsidR="008E11FA" w:rsidRPr="00F23FFB" w:rsidRDefault="008E11FA" w:rsidP="00674B71">
            <w:pPr>
              <w:autoSpaceDE w:val="0"/>
              <w:autoSpaceDN w:val="0"/>
              <w:adjustRightInd w:val="0"/>
              <w:rPr>
                <w:rFonts w:ascii="Times New Roman" w:hAnsi="Times New Roman" w:cs="Times New Roman"/>
                <w:b/>
                <w:sz w:val="20"/>
                <w:szCs w:val="20"/>
              </w:rPr>
            </w:pPr>
            <w:r w:rsidRPr="00F23FFB">
              <w:rPr>
                <w:rFonts w:ascii="Times New Roman" w:hAnsi="Times New Roman" w:cs="Times New Roman"/>
                <w:b/>
                <w:sz w:val="20"/>
                <w:szCs w:val="20"/>
              </w:rPr>
              <w:t xml:space="preserve">Ulaganje u kupnju opreme za berbu, sortiranje i pakiranje vlastitih poljoprivrednih proizvoda </w:t>
            </w:r>
          </w:p>
        </w:tc>
      </w:tr>
      <w:tr w:rsidR="00711752" w:rsidRPr="00F23FFB" w14:paraId="25262434" w14:textId="77777777" w:rsidTr="008A4DAC">
        <w:tc>
          <w:tcPr>
            <w:tcW w:w="1188" w:type="dxa"/>
          </w:tcPr>
          <w:p w14:paraId="6ECFE975" w14:textId="3CC95D0E" w:rsidR="00711752" w:rsidRPr="00F23FFB" w:rsidRDefault="00711752" w:rsidP="008E11FA">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6.1</w:t>
            </w:r>
          </w:p>
        </w:tc>
        <w:tc>
          <w:tcPr>
            <w:tcW w:w="7938" w:type="dxa"/>
          </w:tcPr>
          <w:p w14:paraId="393C1CC6" w14:textId="626B7611" w:rsidR="00711752" w:rsidRPr="00F23FFB" w:rsidRDefault="00711752" w:rsidP="008E11FA">
            <w:pPr>
              <w:pStyle w:val="Default"/>
              <w:numPr>
                <w:ilvl w:val="0"/>
                <w:numId w:val="9"/>
              </w:numPr>
              <w:ind w:left="252" w:hanging="180"/>
              <w:jc w:val="both"/>
              <w:rPr>
                <w:color w:val="auto"/>
                <w:sz w:val="20"/>
                <w:szCs w:val="20"/>
                <w:lang w:eastAsia="en-US"/>
              </w:rPr>
            </w:pPr>
            <w:r w:rsidRPr="00F23FFB">
              <w:rPr>
                <w:sz w:val="20"/>
                <w:szCs w:val="20"/>
              </w:rPr>
              <w:t>oprema za pomoć pri berbi</w:t>
            </w:r>
          </w:p>
        </w:tc>
        <w:tc>
          <w:tcPr>
            <w:tcW w:w="850" w:type="dxa"/>
            <w:vMerge w:val="restart"/>
          </w:tcPr>
          <w:p w14:paraId="5FF08571" w14:textId="77777777" w:rsidR="00711752" w:rsidRPr="00F23FFB" w:rsidRDefault="00711752" w:rsidP="008E11FA">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6B</w:t>
            </w:r>
          </w:p>
          <w:p w14:paraId="5228A7BA" w14:textId="58BE3E4F" w:rsidR="00711752" w:rsidRPr="00F23FFB" w:rsidRDefault="00711752" w:rsidP="00F040CE">
            <w:pPr>
              <w:jc w:val="center"/>
              <w:rPr>
                <w:rFonts w:ascii="Times New Roman" w:hAnsi="Times New Roman" w:cs="Times New Roman"/>
                <w:b/>
                <w:sz w:val="20"/>
                <w:szCs w:val="20"/>
                <w:lang w:eastAsia="hr-HR"/>
              </w:rPr>
            </w:pPr>
          </w:p>
        </w:tc>
        <w:tc>
          <w:tcPr>
            <w:tcW w:w="1047" w:type="dxa"/>
            <w:vMerge w:val="restart"/>
          </w:tcPr>
          <w:p w14:paraId="7CB77591" w14:textId="6DEFE6CE" w:rsidR="00711752" w:rsidRPr="00F23FFB" w:rsidRDefault="00711752" w:rsidP="008E11FA">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711752" w:rsidRPr="00F23FFB" w14:paraId="3BEBA364" w14:textId="77777777" w:rsidTr="008A4DAC">
        <w:tc>
          <w:tcPr>
            <w:tcW w:w="1188" w:type="dxa"/>
          </w:tcPr>
          <w:p w14:paraId="093A5BA9" w14:textId="7137BB66" w:rsidR="00711752" w:rsidRPr="00F23FFB" w:rsidRDefault="00711752" w:rsidP="008E11FA">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6.</w:t>
            </w:r>
            <w:r w:rsidR="00074506" w:rsidRPr="00F23FFB">
              <w:rPr>
                <w:rFonts w:ascii="Times New Roman" w:hAnsi="Times New Roman" w:cs="Times New Roman"/>
                <w:sz w:val="20"/>
                <w:szCs w:val="20"/>
              </w:rPr>
              <w:t>2</w:t>
            </w:r>
          </w:p>
        </w:tc>
        <w:tc>
          <w:tcPr>
            <w:tcW w:w="7938" w:type="dxa"/>
          </w:tcPr>
          <w:p w14:paraId="1EDB16C6" w14:textId="0C471F39" w:rsidR="00711752" w:rsidRPr="00F23FFB" w:rsidRDefault="00711752" w:rsidP="008E11FA">
            <w:pPr>
              <w:pStyle w:val="Default"/>
              <w:numPr>
                <w:ilvl w:val="0"/>
                <w:numId w:val="9"/>
              </w:numPr>
              <w:ind w:left="252" w:hanging="180"/>
              <w:jc w:val="both"/>
              <w:rPr>
                <w:color w:val="auto"/>
                <w:sz w:val="20"/>
                <w:szCs w:val="20"/>
                <w:lang w:eastAsia="en-US"/>
              </w:rPr>
            </w:pPr>
            <w:r w:rsidRPr="00F23FFB">
              <w:rPr>
                <w:sz w:val="20"/>
                <w:szCs w:val="20"/>
              </w:rPr>
              <w:t xml:space="preserve">boks palete </w:t>
            </w:r>
          </w:p>
        </w:tc>
        <w:tc>
          <w:tcPr>
            <w:tcW w:w="850" w:type="dxa"/>
            <w:vMerge/>
          </w:tcPr>
          <w:p w14:paraId="56055C21" w14:textId="447F37A1" w:rsidR="00711752" w:rsidRPr="00F23FFB" w:rsidRDefault="00711752" w:rsidP="00F040CE">
            <w:pPr>
              <w:jc w:val="center"/>
              <w:rPr>
                <w:rFonts w:ascii="Times New Roman" w:hAnsi="Times New Roman" w:cs="Times New Roman"/>
                <w:b/>
                <w:sz w:val="20"/>
                <w:szCs w:val="20"/>
                <w:lang w:eastAsia="hr-HR"/>
              </w:rPr>
            </w:pPr>
          </w:p>
        </w:tc>
        <w:tc>
          <w:tcPr>
            <w:tcW w:w="1047" w:type="dxa"/>
            <w:vMerge/>
          </w:tcPr>
          <w:p w14:paraId="26AC52A7" w14:textId="70134A80" w:rsidR="00711752" w:rsidRPr="00F23FFB" w:rsidRDefault="00711752" w:rsidP="008E11FA">
            <w:pPr>
              <w:autoSpaceDE w:val="0"/>
              <w:autoSpaceDN w:val="0"/>
              <w:adjustRightInd w:val="0"/>
              <w:jc w:val="center"/>
              <w:rPr>
                <w:rFonts w:ascii="Times New Roman" w:hAnsi="Times New Roman" w:cs="Times New Roman"/>
                <w:b/>
                <w:sz w:val="20"/>
                <w:szCs w:val="20"/>
              </w:rPr>
            </w:pPr>
          </w:p>
        </w:tc>
      </w:tr>
      <w:tr w:rsidR="00711752" w:rsidRPr="00F23FFB" w14:paraId="488FADD3" w14:textId="77777777" w:rsidTr="008A4DAC">
        <w:tc>
          <w:tcPr>
            <w:tcW w:w="1188" w:type="dxa"/>
          </w:tcPr>
          <w:p w14:paraId="3316750B" w14:textId="31B17685" w:rsidR="00711752" w:rsidRPr="00F23FFB" w:rsidRDefault="00711752" w:rsidP="008E11FA">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6.</w:t>
            </w:r>
            <w:r w:rsidR="00074506" w:rsidRPr="00F23FFB">
              <w:rPr>
                <w:rFonts w:ascii="Times New Roman" w:hAnsi="Times New Roman" w:cs="Times New Roman"/>
                <w:sz w:val="20"/>
                <w:szCs w:val="20"/>
              </w:rPr>
              <w:t>3</w:t>
            </w:r>
          </w:p>
        </w:tc>
        <w:tc>
          <w:tcPr>
            <w:tcW w:w="7938" w:type="dxa"/>
          </w:tcPr>
          <w:p w14:paraId="7F94E88E" w14:textId="6BC959C0" w:rsidR="00711752" w:rsidRPr="00F23FFB" w:rsidRDefault="00711752" w:rsidP="008E11FA">
            <w:pPr>
              <w:pStyle w:val="Default"/>
              <w:numPr>
                <w:ilvl w:val="0"/>
                <w:numId w:val="9"/>
              </w:numPr>
              <w:ind w:left="252" w:hanging="180"/>
              <w:jc w:val="both"/>
              <w:rPr>
                <w:sz w:val="20"/>
                <w:szCs w:val="20"/>
              </w:rPr>
            </w:pPr>
            <w:r w:rsidRPr="00F23FFB">
              <w:rPr>
                <w:sz w:val="20"/>
                <w:szCs w:val="20"/>
              </w:rPr>
              <w:t>oprema za zaštitu usjeva od divljači</w:t>
            </w:r>
          </w:p>
        </w:tc>
        <w:tc>
          <w:tcPr>
            <w:tcW w:w="850" w:type="dxa"/>
            <w:vMerge/>
          </w:tcPr>
          <w:p w14:paraId="0EAA8D52" w14:textId="77777777" w:rsidR="00711752" w:rsidRPr="00F23FFB" w:rsidRDefault="00711752" w:rsidP="00F040CE">
            <w:pPr>
              <w:jc w:val="center"/>
              <w:rPr>
                <w:rFonts w:ascii="Times New Roman" w:hAnsi="Times New Roman" w:cs="Times New Roman"/>
                <w:b/>
                <w:sz w:val="20"/>
                <w:szCs w:val="20"/>
                <w:lang w:eastAsia="hr-HR"/>
              </w:rPr>
            </w:pPr>
          </w:p>
        </w:tc>
        <w:tc>
          <w:tcPr>
            <w:tcW w:w="1047" w:type="dxa"/>
            <w:vMerge/>
          </w:tcPr>
          <w:p w14:paraId="3FFC2E79" w14:textId="2F1DF3DB" w:rsidR="00711752" w:rsidRPr="00F23FFB" w:rsidRDefault="00711752" w:rsidP="008E11FA">
            <w:pPr>
              <w:autoSpaceDE w:val="0"/>
              <w:autoSpaceDN w:val="0"/>
              <w:adjustRightInd w:val="0"/>
              <w:jc w:val="center"/>
              <w:rPr>
                <w:rFonts w:ascii="Times New Roman" w:hAnsi="Times New Roman" w:cs="Times New Roman"/>
                <w:b/>
                <w:sz w:val="20"/>
                <w:szCs w:val="20"/>
              </w:rPr>
            </w:pPr>
          </w:p>
        </w:tc>
      </w:tr>
      <w:tr w:rsidR="00711752" w:rsidRPr="00F23FFB" w14:paraId="3FC927E5" w14:textId="77777777" w:rsidTr="008A4DAC">
        <w:tc>
          <w:tcPr>
            <w:tcW w:w="1188" w:type="dxa"/>
          </w:tcPr>
          <w:p w14:paraId="4880D5EF" w14:textId="7870DC44" w:rsidR="00711752" w:rsidRPr="00F23FFB" w:rsidRDefault="00074506" w:rsidP="008E11FA">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6.4</w:t>
            </w:r>
          </w:p>
        </w:tc>
        <w:tc>
          <w:tcPr>
            <w:tcW w:w="7938" w:type="dxa"/>
          </w:tcPr>
          <w:p w14:paraId="119BFAA8" w14:textId="316A6BC8" w:rsidR="00711752" w:rsidRPr="00F23FFB" w:rsidRDefault="00711752" w:rsidP="008E11FA">
            <w:pPr>
              <w:pStyle w:val="Default"/>
              <w:numPr>
                <w:ilvl w:val="0"/>
                <w:numId w:val="9"/>
              </w:numPr>
              <w:ind w:left="252" w:hanging="180"/>
              <w:jc w:val="both"/>
              <w:rPr>
                <w:sz w:val="20"/>
                <w:szCs w:val="20"/>
              </w:rPr>
            </w:pPr>
            <w:r w:rsidRPr="00F23FFB">
              <w:rPr>
                <w:sz w:val="20"/>
                <w:szCs w:val="20"/>
              </w:rPr>
              <w:t>oprema za ograđivanje nasada/usjeva</w:t>
            </w:r>
          </w:p>
        </w:tc>
        <w:tc>
          <w:tcPr>
            <w:tcW w:w="850" w:type="dxa"/>
            <w:vMerge/>
          </w:tcPr>
          <w:p w14:paraId="27EBC7CA" w14:textId="77777777" w:rsidR="00711752" w:rsidRPr="00F23FFB" w:rsidRDefault="00711752" w:rsidP="00F040CE">
            <w:pPr>
              <w:jc w:val="center"/>
              <w:rPr>
                <w:rFonts w:ascii="Times New Roman" w:hAnsi="Times New Roman" w:cs="Times New Roman"/>
                <w:b/>
                <w:sz w:val="20"/>
                <w:szCs w:val="20"/>
                <w:lang w:eastAsia="hr-HR"/>
              </w:rPr>
            </w:pPr>
          </w:p>
        </w:tc>
        <w:tc>
          <w:tcPr>
            <w:tcW w:w="1047" w:type="dxa"/>
            <w:vMerge/>
          </w:tcPr>
          <w:p w14:paraId="1B5C522C" w14:textId="2B20ED01" w:rsidR="00711752" w:rsidRPr="00F23FFB" w:rsidRDefault="00711752" w:rsidP="008E11FA">
            <w:pPr>
              <w:autoSpaceDE w:val="0"/>
              <w:autoSpaceDN w:val="0"/>
              <w:adjustRightInd w:val="0"/>
              <w:jc w:val="center"/>
              <w:rPr>
                <w:rFonts w:ascii="Times New Roman" w:hAnsi="Times New Roman" w:cs="Times New Roman"/>
                <w:b/>
                <w:sz w:val="20"/>
                <w:szCs w:val="20"/>
              </w:rPr>
            </w:pPr>
          </w:p>
        </w:tc>
      </w:tr>
      <w:tr w:rsidR="00711752" w:rsidRPr="00F23FFB" w14:paraId="09431E0E" w14:textId="77777777" w:rsidTr="008A4DAC">
        <w:tc>
          <w:tcPr>
            <w:tcW w:w="1188" w:type="dxa"/>
          </w:tcPr>
          <w:p w14:paraId="359060C4" w14:textId="17C7FA4A" w:rsidR="00711752" w:rsidRPr="00F23FFB" w:rsidRDefault="00074506" w:rsidP="008E11FA">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lastRenderedPageBreak/>
              <w:t>6.5</w:t>
            </w:r>
          </w:p>
        </w:tc>
        <w:tc>
          <w:tcPr>
            <w:tcW w:w="7938" w:type="dxa"/>
          </w:tcPr>
          <w:p w14:paraId="7EDD1811" w14:textId="39E1B79D" w:rsidR="00711752" w:rsidRPr="00F23FFB" w:rsidRDefault="00711752" w:rsidP="008E11FA">
            <w:pPr>
              <w:pStyle w:val="Default"/>
              <w:numPr>
                <w:ilvl w:val="0"/>
                <w:numId w:val="9"/>
              </w:numPr>
              <w:ind w:left="252" w:hanging="180"/>
              <w:jc w:val="both"/>
              <w:rPr>
                <w:sz w:val="20"/>
                <w:szCs w:val="20"/>
              </w:rPr>
            </w:pPr>
            <w:r w:rsidRPr="00F23FFB">
              <w:rPr>
                <w:sz w:val="20"/>
                <w:szCs w:val="20"/>
              </w:rPr>
              <w:t xml:space="preserve">agrometeorološka stanica, oprema za meteorološko praćenje </w:t>
            </w:r>
          </w:p>
        </w:tc>
        <w:tc>
          <w:tcPr>
            <w:tcW w:w="850" w:type="dxa"/>
            <w:vMerge/>
          </w:tcPr>
          <w:p w14:paraId="02F12E5A" w14:textId="77777777" w:rsidR="00711752" w:rsidRPr="00F23FFB" w:rsidRDefault="00711752" w:rsidP="00F040CE">
            <w:pPr>
              <w:jc w:val="center"/>
              <w:rPr>
                <w:rFonts w:ascii="Times New Roman" w:hAnsi="Times New Roman" w:cs="Times New Roman"/>
                <w:b/>
                <w:sz w:val="20"/>
                <w:szCs w:val="20"/>
                <w:lang w:eastAsia="hr-HR"/>
              </w:rPr>
            </w:pPr>
          </w:p>
        </w:tc>
        <w:tc>
          <w:tcPr>
            <w:tcW w:w="1047" w:type="dxa"/>
            <w:vMerge/>
          </w:tcPr>
          <w:p w14:paraId="798BF501" w14:textId="29310E0A" w:rsidR="00711752" w:rsidRPr="00F23FFB" w:rsidRDefault="00711752" w:rsidP="008E11FA">
            <w:pPr>
              <w:autoSpaceDE w:val="0"/>
              <w:autoSpaceDN w:val="0"/>
              <w:adjustRightInd w:val="0"/>
              <w:jc w:val="center"/>
              <w:rPr>
                <w:rFonts w:ascii="Times New Roman" w:hAnsi="Times New Roman" w:cs="Times New Roman"/>
                <w:b/>
                <w:sz w:val="20"/>
                <w:szCs w:val="20"/>
              </w:rPr>
            </w:pPr>
          </w:p>
        </w:tc>
      </w:tr>
      <w:tr w:rsidR="00711752" w:rsidRPr="00F23FFB" w14:paraId="72FB01B1" w14:textId="77777777" w:rsidTr="008A4DAC">
        <w:tc>
          <w:tcPr>
            <w:tcW w:w="1188" w:type="dxa"/>
          </w:tcPr>
          <w:p w14:paraId="13EC3A36" w14:textId="0CEDB867" w:rsidR="00711752" w:rsidRPr="00F23FFB" w:rsidRDefault="00074506" w:rsidP="008E11FA">
            <w:pPr>
              <w:autoSpaceDE w:val="0"/>
              <w:autoSpaceDN w:val="0"/>
              <w:adjustRightInd w:val="0"/>
              <w:jc w:val="center"/>
              <w:rPr>
                <w:rFonts w:ascii="Times New Roman" w:hAnsi="Times New Roman" w:cs="Times New Roman"/>
                <w:sz w:val="20"/>
                <w:szCs w:val="20"/>
              </w:rPr>
            </w:pPr>
            <w:r w:rsidRPr="00F23FFB">
              <w:rPr>
                <w:rFonts w:ascii="Times New Roman" w:hAnsi="Times New Roman" w:cs="Times New Roman"/>
                <w:sz w:val="20"/>
                <w:szCs w:val="20"/>
              </w:rPr>
              <w:t>6.6</w:t>
            </w:r>
          </w:p>
        </w:tc>
        <w:tc>
          <w:tcPr>
            <w:tcW w:w="7938" w:type="dxa"/>
          </w:tcPr>
          <w:p w14:paraId="6881D2FA" w14:textId="6EAC94A1" w:rsidR="00711752" w:rsidRPr="00F23FFB" w:rsidRDefault="00711752" w:rsidP="008E11FA">
            <w:pPr>
              <w:pStyle w:val="Default"/>
              <w:numPr>
                <w:ilvl w:val="0"/>
                <w:numId w:val="9"/>
              </w:numPr>
              <w:ind w:left="252" w:hanging="180"/>
              <w:jc w:val="both"/>
              <w:rPr>
                <w:sz w:val="20"/>
                <w:szCs w:val="20"/>
              </w:rPr>
            </w:pPr>
            <w:r w:rsidRPr="00F23FFB">
              <w:rPr>
                <w:sz w:val="20"/>
                <w:szCs w:val="20"/>
              </w:rPr>
              <w:t xml:space="preserve">ostala nespomenuta oprema </w:t>
            </w:r>
          </w:p>
        </w:tc>
        <w:tc>
          <w:tcPr>
            <w:tcW w:w="850" w:type="dxa"/>
            <w:vMerge/>
          </w:tcPr>
          <w:p w14:paraId="5787A4D9" w14:textId="77777777" w:rsidR="00711752" w:rsidRPr="00F23FFB" w:rsidRDefault="00711752" w:rsidP="00F040CE">
            <w:pPr>
              <w:jc w:val="center"/>
              <w:rPr>
                <w:rFonts w:ascii="Times New Roman" w:hAnsi="Times New Roman" w:cs="Times New Roman"/>
                <w:b/>
                <w:sz w:val="20"/>
                <w:szCs w:val="20"/>
                <w:lang w:eastAsia="hr-HR"/>
              </w:rPr>
            </w:pPr>
          </w:p>
        </w:tc>
        <w:tc>
          <w:tcPr>
            <w:tcW w:w="1047" w:type="dxa"/>
            <w:vMerge/>
          </w:tcPr>
          <w:p w14:paraId="09CC057B" w14:textId="59F464D5" w:rsidR="00711752" w:rsidRPr="00F23FFB" w:rsidRDefault="00711752" w:rsidP="008E11FA">
            <w:pPr>
              <w:autoSpaceDE w:val="0"/>
              <w:autoSpaceDN w:val="0"/>
              <w:adjustRightInd w:val="0"/>
              <w:jc w:val="center"/>
              <w:rPr>
                <w:rFonts w:ascii="Times New Roman" w:hAnsi="Times New Roman" w:cs="Times New Roman"/>
                <w:b/>
                <w:sz w:val="20"/>
                <w:szCs w:val="20"/>
              </w:rPr>
            </w:pPr>
          </w:p>
        </w:tc>
      </w:tr>
      <w:tr w:rsidR="009E070B" w:rsidRPr="00F23FFB" w14:paraId="5480ADB3" w14:textId="77777777" w:rsidTr="008A4DAC">
        <w:trPr>
          <w:trHeight w:val="1069"/>
        </w:trPr>
        <w:tc>
          <w:tcPr>
            <w:tcW w:w="1188" w:type="dxa"/>
          </w:tcPr>
          <w:p w14:paraId="1A1D9D5B" w14:textId="47C064E6" w:rsidR="009E070B" w:rsidRPr="00F23FFB" w:rsidRDefault="00B8326A" w:rsidP="000A6024">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7</w:t>
            </w:r>
            <w:r w:rsidR="009E070B" w:rsidRPr="00F23FFB">
              <w:rPr>
                <w:rFonts w:ascii="Times New Roman" w:hAnsi="Times New Roman" w:cs="Times New Roman"/>
                <w:b/>
                <w:sz w:val="20"/>
                <w:szCs w:val="20"/>
              </w:rPr>
              <w:t>.</w:t>
            </w:r>
          </w:p>
        </w:tc>
        <w:tc>
          <w:tcPr>
            <w:tcW w:w="9835" w:type="dxa"/>
            <w:gridSpan w:val="3"/>
          </w:tcPr>
          <w:p w14:paraId="062BAC61" w14:textId="0323BA05" w:rsidR="009E070B" w:rsidRPr="00F23FFB" w:rsidRDefault="009E070B" w:rsidP="009E070B">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Ulaganje u kupnju nove poljoprivredne mehanizacije i opreme za vlastitu primarnu poljoprivrednu proizvodnju i gospodarskih vozila uključujući sektor vinogradarstva (nije prihvatljivo ulaganje u nabavu poljoprivredne mehanizacije i gospodarskih vozila isključivo u svrhu obavljanja uslužnih djelatnosti)</w:t>
            </w:r>
          </w:p>
        </w:tc>
      </w:tr>
      <w:tr w:rsidR="00B8326A" w:rsidRPr="00F23FFB" w14:paraId="10D6EF2E" w14:textId="77777777" w:rsidTr="008A4DAC">
        <w:tc>
          <w:tcPr>
            <w:tcW w:w="1188" w:type="dxa"/>
          </w:tcPr>
          <w:p w14:paraId="67948929" w14:textId="5984608D"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w:t>
            </w:r>
          </w:p>
        </w:tc>
        <w:tc>
          <w:tcPr>
            <w:tcW w:w="7938" w:type="dxa"/>
          </w:tcPr>
          <w:p w14:paraId="485EE1A1"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poljoprivredna mehanizacija</w:t>
            </w:r>
          </w:p>
        </w:tc>
        <w:tc>
          <w:tcPr>
            <w:tcW w:w="850" w:type="dxa"/>
            <w:vMerge w:val="restart"/>
          </w:tcPr>
          <w:p w14:paraId="21799BFA" w14:textId="77777777" w:rsidR="00B8326A" w:rsidRPr="00F23FFB" w:rsidRDefault="00B8326A" w:rsidP="001674FD">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p w14:paraId="7B02C15D" w14:textId="6BF8DCA2" w:rsidR="00B8326A" w:rsidRPr="00F23FFB" w:rsidRDefault="00B8326A" w:rsidP="00B8326A">
            <w:pPr>
              <w:jc w:val="center"/>
              <w:rPr>
                <w:rFonts w:ascii="Times New Roman" w:hAnsi="Times New Roman" w:cs="Times New Roman"/>
                <w:b/>
                <w:sz w:val="20"/>
                <w:szCs w:val="20"/>
              </w:rPr>
            </w:pPr>
          </w:p>
        </w:tc>
        <w:tc>
          <w:tcPr>
            <w:tcW w:w="1047" w:type="dxa"/>
          </w:tcPr>
          <w:p w14:paraId="33C111DC" w14:textId="092E1208"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w:t>
            </w:r>
          </w:p>
        </w:tc>
      </w:tr>
      <w:tr w:rsidR="00B8326A" w:rsidRPr="00F23FFB" w14:paraId="2FF0A6FE" w14:textId="77777777" w:rsidTr="008A4DAC">
        <w:trPr>
          <w:trHeight w:val="546"/>
        </w:trPr>
        <w:tc>
          <w:tcPr>
            <w:tcW w:w="1188" w:type="dxa"/>
          </w:tcPr>
          <w:p w14:paraId="20A26B6A" w14:textId="580DA92A"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.2</w:t>
            </w:r>
          </w:p>
        </w:tc>
        <w:tc>
          <w:tcPr>
            <w:tcW w:w="7938" w:type="dxa"/>
          </w:tcPr>
          <w:p w14:paraId="11FF81B9"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traktor</w:t>
            </w:r>
          </w:p>
        </w:tc>
        <w:tc>
          <w:tcPr>
            <w:tcW w:w="850" w:type="dxa"/>
            <w:vMerge/>
          </w:tcPr>
          <w:p w14:paraId="1220633D" w14:textId="1018C63C" w:rsidR="00B8326A" w:rsidRPr="00F23FFB" w:rsidRDefault="00B8326A" w:rsidP="003E795D">
            <w:pPr>
              <w:jc w:val="center"/>
              <w:rPr>
                <w:rFonts w:ascii="Times New Roman" w:hAnsi="Times New Roman" w:cs="Times New Roman"/>
                <w:b/>
                <w:sz w:val="20"/>
                <w:szCs w:val="20"/>
              </w:rPr>
            </w:pPr>
          </w:p>
        </w:tc>
        <w:tc>
          <w:tcPr>
            <w:tcW w:w="1047" w:type="dxa"/>
            <w:vMerge w:val="restart"/>
          </w:tcPr>
          <w:p w14:paraId="7F8BC424" w14:textId="37CA9766"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4C,5B, 5D</w:t>
            </w:r>
          </w:p>
        </w:tc>
      </w:tr>
      <w:tr w:rsidR="00B8326A" w:rsidRPr="00F23FFB" w14:paraId="34F63F47" w14:textId="77777777" w:rsidTr="008A4DAC">
        <w:trPr>
          <w:trHeight w:val="476"/>
        </w:trPr>
        <w:tc>
          <w:tcPr>
            <w:tcW w:w="1188" w:type="dxa"/>
          </w:tcPr>
          <w:p w14:paraId="3E433950" w14:textId="333D420F"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.3</w:t>
            </w:r>
          </w:p>
        </w:tc>
        <w:tc>
          <w:tcPr>
            <w:tcW w:w="7938" w:type="dxa"/>
          </w:tcPr>
          <w:p w14:paraId="33FA8024"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kombajn</w:t>
            </w:r>
          </w:p>
        </w:tc>
        <w:tc>
          <w:tcPr>
            <w:tcW w:w="850" w:type="dxa"/>
            <w:vMerge/>
          </w:tcPr>
          <w:p w14:paraId="2C12A2E5" w14:textId="45657F34" w:rsidR="00B8326A" w:rsidRPr="00F23FFB" w:rsidRDefault="00B8326A" w:rsidP="003E795D">
            <w:pPr>
              <w:jc w:val="center"/>
              <w:rPr>
                <w:rFonts w:ascii="Times New Roman" w:hAnsi="Times New Roman" w:cs="Times New Roman"/>
                <w:b/>
                <w:sz w:val="20"/>
                <w:szCs w:val="20"/>
              </w:rPr>
            </w:pPr>
          </w:p>
        </w:tc>
        <w:tc>
          <w:tcPr>
            <w:tcW w:w="1047" w:type="dxa"/>
            <w:vMerge/>
          </w:tcPr>
          <w:p w14:paraId="61FFFF69" w14:textId="71033141" w:rsidR="00B8326A" w:rsidRPr="00F23FFB" w:rsidRDefault="00B8326A" w:rsidP="001674FD">
            <w:pPr>
              <w:autoSpaceDE w:val="0"/>
              <w:autoSpaceDN w:val="0"/>
              <w:adjustRightInd w:val="0"/>
              <w:jc w:val="center"/>
              <w:rPr>
                <w:rFonts w:ascii="Times New Roman" w:hAnsi="Times New Roman" w:cs="Times New Roman"/>
                <w:b/>
                <w:sz w:val="20"/>
                <w:szCs w:val="20"/>
              </w:rPr>
            </w:pPr>
          </w:p>
        </w:tc>
      </w:tr>
      <w:tr w:rsidR="00B8326A" w:rsidRPr="00F23FFB" w14:paraId="2FFDBA72" w14:textId="77777777" w:rsidTr="008A4DAC">
        <w:tc>
          <w:tcPr>
            <w:tcW w:w="1188" w:type="dxa"/>
          </w:tcPr>
          <w:p w14:paraId="65E6625A" w14:textId="093AC3AB"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.4</w:t>
            </w:r>
          </w:p>
        </w:tc>
        <w:tc>
          <w:tcPr>
            <w:tcW w:w="7938" w:type="dxa"/>
          </w:tcPr>
          <w:p w14:paraId="5258158C"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ostala mehanizacija</w:t>
            </w:r>
          </w:p>
        </w:tc>
        <w:tc>
          <w:tcPr>
            <w:tcW w:w="850" w:type="dxa"/>
            <w:vMerge/>
          </w:tcPr>
          <w:p w14:paraId="183F898F" w14:textId="27487305" w:rsidR="00B8326A" w:rsidRPr="00F23FFB" w:rsidRDefault="00B8326A" w:rsidP="003E795D">
            <w:pPr>
              <w:jc w:val="center"/>
              <w:rPr>
                <w:rFonts w:ascii="Times New Roman" w:hAnsi="Times New Roman" w:cs="Times New Roman"/>
                <w:b/>
                <w:sz w:val="20"/>
                <w:szCs w:val="20"/>
              </w:rPr>
            </w:pPr>
          </w:p>
        </w:tc>
        <w:tc>
          <w:tcPr>
            <w:tcW w:w="1047" w:type="dxa"/>
            <w:vMerge w:val="restart"/>
          </w:tcPr>
          <w:p w14:paraId="588CE36D" w14:textId="291BF615"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w:t>
            </w:r>
          </w:p>
        </w:tc>
      </w:tr>
      <w:tr w:rsidR="00B8326A" w:rsidRPr="00F23FFB" w14:paraId="243112B7" w14:textId="77777777" w:rsidTr="008A4DAC">
        <w:tc>
          <w:tcPr>
            <w:tcW w:w="1188" w:type="dxa"/>
          </w:tcPr>
          <w:p w14:paraId="33E665D5" w14:textId="0A2C0568"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.5</w:t>
            </w:r>
          </w:p>
        </w:tc>
        <w:tc>
          <w:tcPr>
            <w:tcW w:w="7938" w:type="dxa"/>
          </w:tcPr>
          <w:p w14:paraId="28DD5B9F"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poljoprivredna oprema</w:t>
            </w:r>
          </w:p>
        </w:tc>
        <w:tc>
          <w:tcPr>
            <w:tcW w:w="850" w:type="dxa"/>
            <w:vMerge/>
          </w:tcPr>
          <w:p w14:paraId="4F10A1ED" w14:textId="2B3AF5FB" w:rsidR="00B8326A" w:rsidRPr="00F23FFB" w:rsidRDefault="00B8326A" w:rsidP="003E795D">
            <w:pPr>
              <w:jc w:val="center"/>
              <w:rPr>
                <w:rFonts w:ascii="Times New Roman" w:hAnsi="Times New Roman" w:cs="Times New Roman"/>
                <w:b/>
                <w:sz w:val="20"/>
                <w:szCs w:val="20"/>
              </w:rPr>
            </w:pPr>
          </w:p>
        </w:tc>
        <w:tc>
          <w:tcPr>
            <w:tcW w:w="1047" w:type="dxa"/>
            <w:vMerge/>
          </w:tcPr>
          <w:p w14:paraId="4C20DFA8" w14:textId="14A5F4DE" w:rsidR="00B8326A" w:rsidRPr="00F23FFB" w:rsidRDefault="00B8326A" w:rsidP="001674FD">
            <w:pPr>
              <w:autoSpaceDE w:val="0"/>
              <w:autoSpaceDN w:val="0"/>
              <w:adjustRightInd w:val="0"/>
              <w:jc w:val="center"/>
              <w:rPr>
                <w:rFonts w:ascii="Times New Roman" w:hAnsi="Times New Roman" w:cs="Times New Roman"/>
                <w:b/>
                <w:sz w:val="20"/>
                <w:szCs w:val="20"/>
              </w:rPr>
            </w:pPr>
          </w:p>
        </w:tc>
      </w:tr>
      <w:tr w:rsidR="00B8326A" w:rsidRPr="00F23FFB" w14:paraId="15B6BF08" w14:textId="77777777" w:rsidTr="008A4DAC">
        <w:trPr>
          <w:trHeight w:val="332"/>
        </w:trPr>
        <w:tc>
          <w:tcPr>
            <w:tcW w:w="1188" w:type="dxa"/>
          </w:tcPr>
          <w:p w14:paraId="09A7B26D" w14:textId="66478E99"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.6</w:t>
            </w:r>
          </w:p>
        </w:tc>
        <w:tc>
          <w:tcPr>
            <w:tcW w:w="7938" w:type="dxa"/>
          </w:tcPr>
          <w:p w14:paraId="0174BF11"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gospodarsko vozilo</w:t>
            </w:r>
          </w:p>
        </w:tc>
        <w:tc>
          <w:tcPr>
            <w:tcW w:w="850" w:type="dxa"/>
            <w:vMerge/>
          </w:tcPr>
          <w:p w14:paraId="76D29CE1" w14:textId="70DFDFB8" w:rsidR="00B8326A" w:rsidRPr="00F23FFB" w:rsidRDefault="00B8326A" w:rsidP="003E795D">
            <w:pPr>
              <w:jc w:val="center"/>
              <w:rPr>
                <w:rFonts w:ascii="Times New Roman" w:hAnsi="Times New Roman" w:cs="Times New Roman"/>
                <w:b/>
                <w:sz w:val="20"/>
                <w:szCs w:val="20"/>
              </w:rPr>
            </w:pPr>
          </w:p>
        </w:tc>
        <w:tc>
          <w:tcPr>
            <w:tcW w:w="1047" w:type="dxa"/>
          </w:tcPr>
          <w:p w14:paraId="08D95C4E" w14:textId="129E30D4"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4C,5B, 5D</w:t>
            </w:r>
          </w:p>
        </w:tc>
      </w:tr>
      <w:tr w:rsidR="00B8326A" w:rsidRPr="00F23FFB" w14:paraId="6E1C8D86" w14:textId="77777777" w:rsidTr="008A4DAC">
        <w:tc>
          <w:tcPr>
            <w:tcW w:w="1188" w:type="dxa"/>
          </w:tcPr>
          <w:p w14:paraId="1ECB4D35" w14:textId="5EFE9F28"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.7</w:t>
            </w:r>
          </w:p>
        </w:tc>
        <w:tc>
          <w:tcPr>
            <w:tcW w:w="7938" w:type="dxa"/>
          </w:tcPr>
          <w:p w14:paraId="785D9FAD"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osnovnu i dopunsku obradu tla</w:t>
            </w:r>
          </w:p>
        </w:tc>
        <w:tc>
          <w:tcPr>
            <w:tcW w:w="850" w:type="dxa"/>
            <w:vMerge/>
          </w:tcPr>
          <w:p w14:paraId="3AC39D3E" w14:textId="300C1476" w:rsidR="00B8326A" w:rsidRPr="00F23FFB" w:rsidRDefault="00B8326A" w:rsidP="003E795D">
            <w:pPr>
              <w:jc w:val="center"/>
              <w:rPr>
                <w:rFonts w:ascii="Times New Roman" w:hAnsi="Times New Roman" w:cs="Times New Roman"/>
                <w:b/>
                <w:sz w:val="20"/>
                <w:szCs w:val="20"/>
              </w:rPr>
            </w:pPr>
          </w:p>
        </w:tc>
        <w:tc>
          <w:tcPr>
            <w:tcW w:w="1047" w:type="dxa"/>
            <w:vMerge w:val="restart"/>
          </w:tcPr>
          <w:p w14:paraId="7D7434DA" w14:textId="425838ED"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w:t>
            </w:r>
          </w:p>
        </w:tc>
      </w:tr>
      <w:tr w:rsidR="00B8326A" w:rsidRPr="00F23FFB" w14:paraId="230114B7" w14:textId="77777777" w:rsidTr="008A4DAC">
        <w:tc>
          <w:tcPr>
            <w:tcW w:w="1188" w:type="dxa"/>
          </w:tcPr>
          <w:p w14:paraId="586E311C" w14:textId="3C747EDA"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.8</w:t>
            </w:r>
          </w:p>
        </w:tc>
        <w:tc>
          <w:tcPr>
            <w:tcW w:w="7938" w:type="dxa"/>
          </w:tcPr>
          <w:p w14:paraId="165EDA83"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sjetvu i sadnju</w:t>
            </w:r>
          </w:p>
        </w:tc>
        <w:tc>
          <w:tcPr>
            <w:tcW w:w="850" w:type="dxa"/>
            <w:vMerge/>
          </w:tcPr>
          <w:p w14:paraId="4FF1972D" w14:textId="095F959B" w:rsidR="00B8326A" w:rsidRPr="00F23FFB" w:rsidRDefault="00B8326A" w:rsidP="003E795D">
            <w:pPr>
              <w:jc w:val="center"/>
              <w:rPr>
                <w:rFonts w:ascii="Times New Roman" w:hAnsi="Times New Roman" w:cs="Times New Roman"/>
                <w:b/>
                <w:sz w:val="20"/>
                <w:szCs w:val="20"/>
              </w:rPr>
            </w:pPr>
          </w:p>
        </w:tc>
        <w:tc>
          <w:tcPr>
            <w:tcW w:w="1047" w:type="dxa"/>
            <w:vMerge/>
          </w:tcPr>
          <w:p w14:paraId="02416D0C" w14:textId="5E7D92C6" w:rsidR="00B8326A" w:rsidRPr="00F23FFB" w:rsidRDefault="00B8326A" w:rsidP="001674FD">
            <w:pPr>
              <w:autoSpaceDE w:val="0"/>
              <w:autoSpaceDN w:val="0"/>
              <w:adjustRightInd w:val="0"/>
              <w:jc w:val="center"/>
              <w:rPr>
                <w:rFonts w:ascii="Times New Roman" w:hAnsi="Times New Roman" w:cs="Times New Roman"/>
                <w:b/>
                <w:sz w:val="20"/>
                <w:szCs w:val="20"/>
              </w:rPr>
            </w:pPr>
          </w:p>
        </w:tc>
      </w:tr>
      <w:tr w:rsidR="00B8326A" w:rsidRPr="00F23FFB" w14:paraId="1FE35369" w14:textId="77777777" w:rsidTr="008A4DAC">
        <w:tc>
          <w:tcPr>
            <w:tcW w:w="1188" w:type="dxa"/>
          </w:tcPr>
          <w:p w14:paraId="7B848287" w14:textId="557327A6"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.9</w:t>
            </w:r>
          </w:p>
        </w:tc>
        <w:tc>
          <w:tcPr>
            <w:tcW w:w="7938" w:type="dxa"/>
          </w:tcPr>
          <w:p w14:paraId="259061EA"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košnju</w:t>
            </w:r>
          </w:p>
        </w:tc>
        <w:tc>
          <w:tcPr>
            <w:tcW w:w="850" w:type="dxa"/>
            <w:vMerge/>
          </w:tcPr>
          <w:p w14:paraId="2F092500" w14:textId="37E9C84D" w:rsidR="00B8326A" w:rsidRPr="00F23FFB" w:rsidRDefault="00B8326A" w:rsidP="003E795D">
            <w:pPr>
              <w:jc w:val="center"/>
              <w:rPr>
                <w:rFonts w:ascii="Times New Roman" w:hAnsi="Times New Roman" w:cs="Times New Roman"/>
                <w:b/>
                <w:sz w:val="20"/>
                <w:szCs w:val="20"/>
              </w:rPr>
            </w:pPr>
          </w:p>
        </w:tc>
        <w:tc>
          <w:tcPr>
            <w:tcW w:w="1047" w:type="dxa"/>
            <w:vMerge/>
          </w:tcPr>
          <w:p w14:paraId="0CDD466C" w14:textId="38A6C024" w:rsidR="00B8326A" w:rsidRPr="00F23FFB" w:rsidRDefault="00B8326A" w:rsidP="001674FD">
            <w:pPr>
              <w:autoSpaceDE w:val="0"/>
              <w:autoSpaceDN w:val="0"/>
              <w:adjustRightInd w:val="0"/>
              <w:jc w:val="center"/>
              <w:rPr>
                <w:rFonts w:ascii="Times New Roman" w:hAnsi="Times New Roman" w:cs="Times New Roman"/>
                <w:b/>
                <w:sz w:val="20"/>
                <w:szCs w:val="20"/>
              </w:rPr>
            </w:pPr>
          </w:p>
        </w:tc>
      </w:tr>
      <w:tr w:rsidR="00B8326A" w:rsidRPr="00F23FFB" w14:paraId="007207E5" w14:textId="77777777" w:rsidTr="008A4DAC">
        <w:tc>
          <w:tcPr>
            <w:tcW w:w="1188" w:type="dxa"/>
          </w:tcPr>
          <w:p w14:paraId="6F03A321" w14:textId="29393D78"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.10</w:t>
            </w:r>
          </w:p>
        </w:tc>
        <w:tc>
          <w:tcPr>
            <w:tcW w:w="7938" w:type="dxa"/>
          </w:tcPr>
          <w:p w14:paraId="79962DD5"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zaštitu bilja</w:t>
            </w:r>
          </w:p>
        </w:tc>
        <w:tc>
          <w:tcPr>
            <w:tcW w:w="850" w:type="dxa"/>
            <w:vMerge/>
          </w:tcPr>
          <w:p w14:paraId="11694688" w14:textId="60B90866" w:rsidR="00B8326A" w:rsidRPr="00F23FFB" w:rsidRDefault="00B8326A" w:rsidP="003E795D">
            <w:pPr>
              <w:jc w:val="center"/>
              <w:rPr>
                <w:rFonts w:ascii="Times New Roman" w:hAnsi="Times New Roman" w:cs="Times New Roman"/>
                <w:b/>
                <w:sz w:val="20"/>
                <w:szCs w:val="20"/>
              </w:rPr>
            </w:pPr>
          </w:p>
        </w:tc>
        <w:tc>
          <w:tcPr>
            <w:tcW w:w="1047" w:type="dxa"/>
          </w:tcPr>
          <w:p w14:paraId="0EC39684" w14:textId="374D39A1"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 5A</w:t>
            </w:r>
          </w:p>
        </w:tc>
      </w:tr>
      <w:tr w:rsidR="00B8326A" w:rsidRPr="00F23FFB" w14:paraId="252306F0" w14:textId="77777777" w:rsidTr="008A4DAC">
        <w:tc>
          <w:tcPr>
            <w:tcW w:w="1188" w:type="dxa"/>
          </w:tcPr>
          <w:p w14:paraId="31A589AD" w14:textId="45813BB7"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.11</w:t>
            </w:r>
          </w:p>
        </w:tc>
        <w:tc>
          <w:tcPr>
            <w:tcW w:w="7938" w:type="dxa"/>
          </w:tcPr>
          <w:p w14:paraId="369F6F24"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žetvu i berbu</w:t>
            </w:r>
          </w:p>
        </w:tc>
        <w:tc>
          <w:tcPr>
            <w:tcW w:w="850" w:type="dxa"/>
            <w:vMerge/>
          </w:tcPr>
          <w:p w14:paraId="1D778D63" w14:textId="0239BEBA" w:rsidR="00B8326A" w:rsidRPr="00F23FFB" w:rsidRDefault="00B8326A" w:rsidP="003E795D">
            <w:pPr>
              <w:jc w:val="center"/>
              <w:rPr>
                <w:rFonts w:ascii="Times New Roman" w:hAnsi="Times New Roman" w:cs="Times New Roman"/>
                <w:b/>
                <w:sz w:val="20"/>
                <w:szCs w:val="20"/>
              </w:rPr>
            </w:pPr>
          </w:p>
        </w:tc>
        <w:tc>
          <w:tcPr>
            <w:tcW w:w="1047" w:type="dxa"/>
            <w:vMerge w:val="restart"/>
          </w:tcPr>
          <w:p w14:paraId="0E77CDE8" w14:textId="28E4D89B" w:rsidR="00B8326A" w:rsidRPr="00F23FFB" w:rsidRDefault="00B8326A" w:rsidP="001674FD">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w:t>
            </w:r>
          </w:p>
        </w:tc>
      </w:tr>
      <w:tr w:rsidR="00B8326A" w:rsidRPr="00F23FFB" w14:paraId="039CACEB" w14:textId="77777777" w:rsidTr="008A4DAC">
        <w:tc>
          <w:tcPr>
            <w:tcW w:w="1188" w:type="dxa"/>
          </w:tcPr>
          <w:p w14:paraId="4BCDEDDE" w14:textId="7C0928A4"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.12</w:t>
            </w:r>
          </w:p>
        </w:tc>
        <w:tc>
          <w:tcPr>
            <w:tcW w:w="7938" w:type="dxa"/>
          </w:tcPr>
          <w:p w14:paraId="362B3ED5"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rPr>
              <w:t>- oprema za transport</w:t>
            </w:r>
          </w:p>
        </w:tc>
        <w:tc>
          <w:tcPr>
            <w:tcW w:w="850" w:type="dxa"/>
            <w:vMerge/>
          </w:tcPr>
          <w:p w14:paraId="34163B69" w14:textId="31CD1CB0" w:rsidR="00B8326A" w:rsidRPr="00F23FFB" w:rsidRDefault="00B8326A" w:rsidP="003E795D">
            <w:pPr>
              <w:jc w:val="center"/>
              <w:rPr>
                <w:rFonts w:ascii="Times New Roman" w:hAnsi="Times New Roman" w:cs="Times New Roman"/>
                <w:b/>
                <w:sz w:val="20"/>
                <w:szCs w:val="20"/>
              </w:rPr>
            </w:pPr>
          </w:p>
        </w:tc>
        <w:tc>
          <w:tcPr>
            <w:tcW w:w="1047" w:type="dxa"/>
            <w:vMerge/>
          </w:tcPr>
          <w:p w14:paraId="53F1F04D" w14:textId="63BCA6D5" w:rsidR="00B8326A" w:rsidRPr="00F23FFB" w:rsidRDefault="00B8326A" w:rsidP="004663A8">
            <w:pPr>
              <w:autoSpaceDE w:val="0"/>
              <w:autoSpaceDN w:val="0"/>
              <w:adjustRightInd w:val="0"/>
              <w:jc w:val="center"/>
              <w:rPr>
                <w:rFonts w:ascii="Times New Roman" w:hAnsi="Times New Roman" w:cs="Times New Roman"/>
                <w:b/>
                <w:sz w:val="20"/>
                <w:szCs w:val="20"/>
              </w:rPr>
            </w:pPr>
          </w:p>
        </w:tc>
      </w:tr>
      <w:tr w:rsidR="00B8326A" w:rsidRPr="00F23FFB" w14:paraId="3711FA19" w14:textId="77777777" w:rsidTr="008A4DAC">
        <w:tc>
          <w:tcPr>
            <w:tcW w:w="1188" w:type="dxa"/>
          </w:tcPr>
          <w:p w14:paraId="2CA258E9" w14:textId="2230E976"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.13</w:t>
            </w:r>
          </w:p>
        </w:tc>
        <w:tc>
          <w:tcPr>
            <w:tcW w:w="7938" w:type="dxa"/>
          </w:tcPr>
          <w:p w14:paraId="6B39BC8E" w14:textId="77777777"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specijalizirana transportna vozila za prijevoz živih životinja i hrane za životinje</w:t>
            </w:r>
          </w:p>
        </w:tc>
        <w:tc>
          <w:tcPr>
            <w:tcW w:w="850" w:type="dxa"/>
            <w:vMerge/>
          </w:tcPr>
          <w:p w14:paraId="21039297" w14:textId="726C01C9" w:rsidR="00B8326A" w:rsidRPr="00F23FFB" w:rsidRDefault="00B8326A" w:rsidP="003E795D">
            <w:pPr>
              <w:jc w:val="center"/>
              <w:rPr>
                <w:rFonts w:ascii="Times New Roman" w:hAnsi="Times New Roman" w:cs="Times New Roman"/>
                <w:b/>
                <w:sz w:val="20"/>
                <w:szCs w:val="20"/>
                <w:lang w:eastAsia="hr-HR"/>
              </w:rPr>
            </w:pPr>
          </w:p>
        </w:tc>
        <w:tc>
          <w:tcPr>
            <w:tcW w:w="1047" w:type="dxa"/>
          </w:tcPr>
          <w:p w14:paraId="211B8033" w14:textId="18CC0608"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 5D</w:t>
            </w:r>
          </w:p>
        </w:tc>
      </w:tr>
      <w:tr w:rsidR="00B8326A" w:rsidRPr="00F23FFB" w14:paraId="32F3743C" w14:textId="77777777" w:rsidTr="008A4DAC">
        <w:tc>
          <w:tcPr>
            <w:tcW w:w="1188" w:type="dxa"/>
          </w:tcPr>
          <w:p w14:paraId="47B45531" w14:textId="5F4C1362"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.14</w:t>
            </w:r>
          </w:p>
        </w:tc>
        <w:tc>
          <w:tcPr>
            <w:tcW w:w="7938" w:type="dxa"/>
          </w:tcPr>
          <w:p w14:paraId="6C3516E9" w14:textId="77777777"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oprema za preciznu poljoprivredu (GPS antene, bazne stanice s pripadajućom opremom, monitori, pripadajuća oprema za pripremu traktora, sijačica, prskalica, raspodjeljivača gnojiva, kombajna, pripadajući elektronički programi (software)</w:t>
            </w:r>
          </w:p>
        </w:tc>
        <w:tc>
          <w:tcPr>
            <w:tcW w:w="850" w:type="dxa"/>
            <w:vMerge/>
          </w:tcPr>
          <w:p w14:paraId="4BBCC7E1" w14:textId="0A4DCE56" w:rsidR="00B8326A" w:rsidRPr="00F23FFB" w:rsidRDefault="00B8326A" w:rsidP="003E795D">
            <w:pPr>
              <w:jc w:val="center"/>
              <w:rPr>
                <w:rFonts w:ascii="Times New Roman" w:hAnsi="Times New Roman" w:cs="Times New Roman"/>
                <w:b/>
                <w:sz w:val="20"/>
                <w:szCs w:val="20"/>
                <w:lang w:eastAsia="hr-HR"/>
              </w:rPr>
            </w:pPr>
          </w:p>
        </w:tc>
        <w:tc>
          <w:tcPr>
            <w:tcW w:w="1047" w:type="dxa"/>
          </w:tcPr>
          <w:p w14:paraId="244CD77C" w14:textId="5A11D465"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 5D</w:t>
            </w:r>
          </w:p>
        </w:tc>
      </w:tr>
      <w:tr w:rsidR="00B8326A" w:rsidRPr="00F23FFB" w14:paraId="01F0A812" w14:textId="77777777" w:rsidTr="008A4DAC">
        <w:tc>
          <w:tcPr>
            <w:tcW w:w="1188" w:type="dxa"/>
          </w:tcPr>
          <w:p w14:paraId="40BEE083" w14:textId="47158995"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.15</w:t>
            </w:r>
          </w:p>
        </w:tc>
        <w:tc>
          <w:tcPr>
            <w:tcW w:w="7938" w:type="dxa"/>
          </w:tcPr>
          <w:p w14:paraId="75B7DCB3" w14:textId="77777777"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xml:space="preserve">- atomizeri </w:t>
            </w:r>
          </w:p>
        </w:tc>
        <w:tc>
          <w:tcPr>
            <w:tcW w:w="850" w:type="dxa"/>
            <w:vMerge/>
          </w:tcPr>
          <w:p w14:paraId="299ABA70" w14:textId="060F0C05" w:rsidR="00B8326A" w:rsidRPr="00F23FFB" w:rsidRDefault="00B8326A" w:rsidP="003E795D">
            <w:pPr>
              <w:jc w:val="center"/>
              <w:rPr>
                <w:rFonts w:ascii="Times New Roman" w:hAnsi="Times New Roman" w:cs="Times New Roman"/>
                <w:b/>
                <w:sz w:val="20"/>
                <w:szCs w:val="20"/>
                <w:lang w:eastAsia="hr-HR"/>
              </w:rPr>
            </w:pPr>
          </w:p>
        </w:tc>
        <w:tc>
          <w:tcPr>
            <w:tcW w:w="1047" w:type="dxa"/>
          </w:tcPr>
          <w:p w14:paraId="2FEF1475" w14:textId="36A8902B" w:rsidR="00B8326A" w:rsidRPr="00F23FFB" w:rsidRDefault="00B8326A" w:rsidP="004663A8">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7CF5B290" w14:textId="77777777" w:rsidTr="008A4DAC">
        <w:tc>
          <w:tcPr>
            <w:tcW w:w="1188" w:type="dxa"/>
          </w:tcPr>
          <w:p w14:paraId="086C6CAB" w14:textId="3BDCAF76"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.16</w:t>
            </w:r>
          </w:p>
        </w:tc>
        <w:tc>
          <w:tcPr>
            <w:tcW w:w="7938" w:type="dxa"/>
          </w:tcPr>
          <w:p w14:paraId="4291A375" w14:textId="77777777"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oprema za zaštitu u voćnjacima i vinogradima</w:t>
            </w:r>
          </w:p>
        </w:tc>
        <w:tc>
          <w:tcPr>
            <w:tcW w:w="850" w:type="dxa"/>
            <w:vMerge/>
          </w:tcPr>
          <w:p w14:paraId="683886F9" w14:textId="4BE75971" w:rsidR="00B8326A" w:rsidRPr="00F23FFB" w:rsidRDefault="00B8326A" w:rsidP="003E795D">
            <w:pPr>
              <w:jc w:val="center"/>
              <w:rPr>
                <w:rFonts w:ascii="Times New Roman" w:hAnsi="Times New Roman" w:cs="Times New Roman"/>
                <w:b/>
                <w:sz w:val="20"/>
                <w:szCs w:val="20"/>
                <w:lang w:eastAsia="hr-HR"/>
              </w:rPr>
            </w:pPr>
          </w:p>
        </w:tc>
        <w:tc>
          <w:tcPr>
            <w:tcW w:w="1047" w:type="dxa"/>
          </w:tcPr>
          <w:p w14:paraId="5B9EFA50" w14:textId="47D7DBAD" w:rsidR="00B8326A" w:rsidRPr="00F23FFB" w:rsidRDefault="00B8326A" w:rsidP="007D06C9">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4C</w:t>
            </w:r>
          </w:p>
        </w:tc>
      </w:tr>
      <w:tr w:rsidR="00B8326A" w:rsidRPr="00F23FFB" w14:paraId="7D05D4B7" w14:textId="77777777" w:rsidTr="008A4DAC">
        <w:tc>
          <w:tcPr>
            <w:tcW w:w="1188" w:type="dxa"/>
          </w:tcPr>
          <w:p w14:paraId="781C9AF0" w14:textId="16C5BF50"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.17</w:t>
            </w:r>
          </w:p>
        </w:tc>
        <w:tc>
          <w:tcPr>
            <w:tcW w:w="7938" w:type="dxa"/>
          </w:tcPr>
          <w:p w14:paraId="7C70E989" w14:textId="3162892D" w:rsidR="00B8326A" w:rsidRPr="00F23FFB" w:rsidRDefault="00B8326A" w:rsidP="002D4AE5">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pokretne sušare</w:t>
            </w:r>
          </w:p>
        </w:tc>
        <w:tc>
          <w:tcPr>
            <w:tcW w:w="850" w:type="dxa"/>
            <w:vMerge/>
          </w:tcPr>
          <w:p w14:paraId="12BC32D2" w14:textId="66508AE6" w:rsidR="00B8326A" w:rsidRPr="00F23FFB" w:rsidRDefault="00B8326A" w:rsidP="003E795D">
            <w:pPr>
              <w:jc w:val="center"/>
              <w:rPr>
                <w:rFonts w:ascii="Times New Roman" w:hAnsi="Times New Roman" w:cs="Times New Roman"/>
                <w:b/>
                <w:sz w:val="20"/>
                <w:szCs w:val="20"/>
                <w:lang w:eastAsia="hr-HR"/>
              </w:rPr>
            </w:pPr>
          </w:p>
        </w:tc>
        <w:tc>
          <w:tcPr>
            <w:tcW w:w="1047" w:type="dxa"/>
          </w:tcPr>
          <w:p w14:paraId="58F6541D" w14:textId="03E4AD8C" w:rsidR="00B8326A" w:rsidRPr="00F23FFB" w:rsidRDefault="00B8326A" w:rsidP="007D06C9">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 5B</w:t>
            </w:r>
          </w:p>
        </w:tc>
      </w:tr>
      <w:tr w:rsidR="00B8326A" w:rsidRPr="00F23FFB" w14:paraId="2D327693" w14:textId="77777777" w:rsidTr="008A4DAC">
        <w:tc>
          <w:tcPr>
            <w:tcW w:w="1188" w:type="dxa"/>
          </w:tcPr>
          <w:p w14:paraId="01FDBBA0" w14:textId="27011E9C" w:rsidR="00B8326A" w:rsidRPr="00F23FFB" w:rsidRDefault="00B8326A" w:rsidP="009158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.18</w:t>
            </w:r>
          </w:p>
        </w:tc>
        <w:tc>
          <w:tcPr>
            <w:tcW w:w="7938" w:type="dxa"/>
          </w:tcPr>
          <w:p w14:paraId="7E13A3DE" w14:textId="617D1979" w:rsidR="00B8326A" w:rsidRPr="00F23FFB" w:rsidRDefault="00B8326A" w:rsidP="009158CA">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ostala nespomenuta oprema</w:t>
            </w:r>
          </w:p>
        </w:tc>
        <w:tc>
          <w:tcPr>
            <w:tcW w:w="850" w:type="dxa"/>
            <w:vMerge/>
          </w:tcPr>
          <w:p w14:paraId="52826513" w14:textId="74228B98" w:rsidR="00B8326A" w:rsidRPr="00F23FFB" w:rsidRDefault="00B8326A" w:rsidP="003E795D">
            <w:pPr>
              <w:jc w:val="center"/>
              <w:rPr>
                <w:rFonts w:ascii="Times New Roman" w:hAnsi="Times New Roman" w:cs="Times New Roman"/>
                <w:b/>
                <w:sz w:val="20"/>
                <w:szCs w:val="20"/>
                <w:lang w:eastAsia="hr-HR"/>
              </w:rPr>
            </w:pPr>
          </w:p>
        </w:tc>
        <w:tc>
          <w:tcPr>
            <w:tcW w:w="1047" w:type="dxa"/>
          </w:tcPr>
          <w:p w14:paraId="6F6C6A2F" w14:textId="5C4ACB11" w:rsidR="00B8326A" w:rsidRPr="00F23FFB" w:rsidRDefault="00B8326A" w:rsidP="009158CA">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B8326A" w:rsidRPr="00F23FFB" w14:paraId="4CC4F798" w14:textId="77777777" w:rsidTr="008A4DAC">
        <w:tc>
          <w:tcPr>
            <w:tcW w:w="1188" w:type="dxa"/>
          </w:tcPr>
          <w:p w14:paraId="510AF360" w14:textId="40B74172" w:rsidR="00B8326A" w:rsidRPr="00F23FFB" w:rsidRDefault="00B8326A" w:rsidP="009158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r w:rsidRPr="00F23FFB">
              <w:rPr>
                <w:rFonts w:ascii="Times New Roman" w:hAnsi="Times New Roman" w:cs="Times New Roman"/>
                <w:sz w:val="20"/>
                <w:szCs w:val="20"/>
              </w:rPr>
              <w:t>.19</w:t>
            </w:r>
          </w:p>
        </w:tc>
        <w:tc>
          <w:tcPr>
            <w:tcW w:w="7938" w:type="dxa"/>
          </w:tcPr>
          <w:p w14:paraId="2C27843D" w14:textId="67158993" w:rsidR="00B8326A" w:rsidRPr="00F23FFB" w:rsidRDefault="00B8326A" w:rsidP="009158CA">
            <w:pPr>
              <w:autoSpaceDE w:val="0"/>
              <w:autoSpaceDN w:val="0"/>
              <w:adjustRightInd w:val="0"/>
              <w:jc w:val="both"/>
              <w:rPr>
                <w:rFonts w:ascii="Times New Roman" w:hAnsi="Times New Roman" w:cs="Times New Roman"/>
                <w:sz w:val="20"/>
                <w:szCs w:val="20"/>
              </w:rPr>
            </w:pPr>
            <w:r w:rsidRPr="00F23FFB">
              <w:rPr>
                <w:rFonts w:ascii="Times New Roman" w:hAnsi="Times New Roman" w:cs="Times New Roman"/>
                <w:sz w:val="20"/>
                <w:szCs w:val="20"/>
              </w:rPr>
              <w:t>- ostala nespomenuta mehanizacija</w:t>
            </w:r>
          </w:p>
        </w:tc>
        <w:tc>
          <w:tcPr>
            <w:tcW w:w="850" w:type="dxa"/>
            <w:vMerge/>
          </w:tcPr>
          <w:p w14:paraId="0308F440" w14:textId="7188C6C5" w:rsidR="00B8326A" w:rsidRPr="00F23FFB" w:rsidRDefault="00B8326A" w:rsidP="009158CA">
            <w:pPr>
              <w:jc w:val="center"/>
              <w:rPr>
                <w:rFonts w:ascii="Times New Roman" w:hAnsi="Times New Roman" w:cs="Times New Roman"/>
                <w:b/>
                <w:sz w:val="20"/>
                <w:szCs w:val="20"/>
                <w:lang w:eastAsia="hr-HR"/>
              </w:rPr>
            </w:pPr>
          </w:p>
        </w:tc>
        <w:tc>
          <w:tcPr>
            <w:tcW w:w="1047" w:type="dxa"/>
          </w:tcPr>
          <w:p w14:paraId="098EF7CC" w14:textId="6DEB9DFA" w:rsidR="00B8326A" w:rsidRPr="00F23FFB" w:rsidRDefault="00B8326A" w:rsidP="009158CA">
            <w:pPr>
              <w:autoSpaceDE w:val="0"/>
              <w:autoSpaceDN w:val="0"/>
              <w:adjustRightInd w:val="0"/>
              <w:jc w:val="center"/>
              <w:rPr>
                <w:rFonts w:ascii="Times New Roman" w:hAnsi="Times New Roman" w:cs="Times New Roman"/>
                <w:b/>
                <w:sz w:val="20"/>
                <w:szCs w:val="20"/>
              </w:rPr>
            </w:pPr>
            <w:r w:rsidRPr="00F23FFB">
              <w:rPr>
                <w:rFonts w:ascii="Times New Roman" w:hAnsi="Times New Roman" w:cs="Times New Roman"/>
                <w:b/>
                <w:sz w:val="20"/>
                <w:szCs w:val="20"/>
              </w:rPr>
              <w:t>2A</w:t>
            </w:r>
          </w:p>
        </w:tc>
      </w:tr>
      <w:tr w:rsidR="0081572D" w:rsidRPr="00F23FFB" w14:paraId="55EF67E2" w14:textId="77777777" w:rsidTr="008A4DAC">
        <w:trPr>
          <w:trHeight w:val="564"/>
        </w:trPr>
        <w:tc>
          <w:tcPr>
            <w:tcW w:w="1188" w:type="dxa"/>
          </w:tcPr>
          <w:p w14:paraId="78D046E7" w14:textId="2FFE3D53" w:rsidR="0081572D" w:rsidRPr="00F23FFB" w:rsidRDefault="00B8326A" w:rsidP="000A6024">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8</w:t>
            </w:r>
            <w:r w:rsidR="0081572D" w:rsidRPr="00F23FFB">
              <w:rPr>
                <w:rFonts w:ascii="Times New Roman" w:hAnsi="Times New Roman" w:cs="Times New Roman"/>
                <w:b/>
                <w:sz w:val="20"/>
                <w:szCs w:val="20"/>
              </w:rPr>
              <w:t>.</w:t>
            </w:r>
          </w:p>
        </w:tc>
        <w:tc>
          <w:tcPr>
            <w:tcW w:w="9835" w:type="dxa"/>
            <w:gridSpan w:val="3"/>
          </w:tcPr>
          <w:p w14:paraId="798DF4A5" w14:textId="3D6FCAC7" w:rsidR="0081572D" w:rsidRPr="00F23FFB" w:rsidRDefault="0081572D" w:rsidP="0081572D">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Ulaganje u podizanje novih i/ili restrukturiranje postojećih višegodišnjih nasada, isključujući restrukturiranje postojećih vinograda za proizvodnju grožđa za vino</w:t>
            </w:r>
          </w:p>
        </w:tc>
      </w:tr>
      <w:tr w:rsidR="00B8326A" w:rsidRPr="00F23FFB" w14:paraId="453E1A9E" w14:textId="77777777" w:rsidTr="008A4DAC">
        <w:tc>
          <w:tcPr>
            <w:tcW w:w="1188" w:type="dxa"/>
          </w:tcPr>
          <w:p w14:paraId="5C713260" w14:textId="47C8B274"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.1</w:t>
            </w:r>
          </w:p>
        </w:tc>
        <w:tc>
          <w:tcPr>
            <w:tcW w:w="7938" w:type="dxa"/>
            <w:shd w:val="clear" w:color="auto" w:fill="auto"/>
          </w:tcPr>
          <w:p w14:paraId="7DA66E94" w14:textId="77777777" w:rsidR="00B8326A" w:rsidRPr="00F23FFB" w:rsidRDefault="00B8326A" w:rsidP="00BA4289">
            <w:pPr>
              <w:pStyle w:val="Bezproreda"/>
              <w:shd w:val="clear" w:color="auto" w:fill="FFFFFF" w:themeFill="background1"/>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podizanje novih</w:t>
            </w:r>
            <w:r w:rsidRPr="00F23FFB" w:rsidDel="001E6CCC">
              <w:rPr>
                <w:rFonts w:ascii="Times New Roman" w:hAnsi="Times New Roman" w:cs="Times New Roman"/>
                <w:sz w:val="20"/>
                <w:szCs w:val="20"/>
                <w:lang w:eastAsia="hr-HR"/>
              </w:rPr>
              <w:t xml:space="preserve"> </w:t>
            </w:r>
            <w:r w:rsidRPr="00F23FFB">
              <w:rPr>
                <w:rFonts w:ascii="Times New Roman" w:hAnsi="Times New Roman" w:cs="Times New Roman"/>
                <w:sz w:val="20"/>
                <w:szCs w:val="20"/>
                <w:lang w:eastAsia="hr-HR"/>
              </w:rPr>
              <w:t>ili restrukturiranje postojećih višegodišnjih nasada, uključujući:</w:t>
            </w:r>
          </w:p>
          <w:p w14:paraId="74ED1E92" w14:textId="0F65B012" w:rsidR="00B8326A" w:rsidRPr="00F23FFB" w:rsidRDefault="00B8326A" w:rsidP="00BA4289">
            <w:pPr>
              <w:pStyle w:val="Bezproreda"/>
              <w:shd w:val="clear" w:color="auto" w:fill="FFFFFF" w:themeFill="background1"/>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analizu tla,</w:t>
            </w:r>
          </w:p>
          <w:p w14:paraId="47BABC27" w14:textId="77777777" w:rsidR="00B8326A" w:rsidRPr="00F23FFB" w:rsidRDefault="00B8326A" w:rsidP="00BA4289">
            <w:pPr>
              <w:pStyle w:val="Bezproreda"/>
              <w:shd w:val="clear" w:color="auto" w:fill="FFFFFF" w:themeFill="background1"/>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lastRenderedPageBreak/>
              <w:t>- pripremu terena,</w:t>
            </w:r>
          </w:p>
          <w:p w14:paraId="61D0FA69" w14:textId="15149392" w:rsidR="00B8326A" w:rsidRPr="00F23FFB" w:rsidRDefault="00B8326A" w:rsidP="00BA4289">
            <w:pPr>
              <w:pStyle w:val="Bezproreda"/>
              <w:shd w:val="clear" w:color="auto" w:fill="FFFFFF" w:themeFill="background1"/>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podizanje višegodišnjeg nasada (nabava certificiranog sadnog materijala, sadnja nasada i dr.),</w:t>
            </w:r>
          </w:p>
          <w:p w14:paraId="29236A9C" w14:textId="7E1E6265" w:rsidR="00B8326A" w:rsidRPr="00F23FFB" w:rsidRDefault="00B8326A" w:rsidP="00BA4289">
            <w:pPr>
              <w:pStyle w:val="Bezproreda"/>
              <w:shd w:val="clear" w:color="auto" w:fill="FFFFFF" w:themeFill="background1"/>
              <w:jc w:val="both"/>
              <w:rPr>
                <w:rFonts w:ascii="Times New Roman" w:hAnsi="Times New Roman" w:cs="Times New Roman"/>
                <w:b/>
                <w:sz w:val="20"/>
                <w:szCs w:val="20"/>
                <w:lang w:eastAsia="hr-HR"/>
              </w:rPr>
            </w:pPr>
            <w:r w:rsidRPr="00F23FFB">
              <w:rPr>
                <w:rFonts w:ascii="Times New Roman" w:hAnsi="Times New Roman" w:cs="Times New Roman"/>
                <w:sz w:val="20"/>
                <w:szCs w:val="20"/>
                <w:lang w:eastAsia="hr-HR"/>
              </w:rPr>
              <w:t>- opremu za višegodišnje nasade uključujući konstrukciju nasada (stupovi, kolci, zatega, žice, žičano pletivo za ogradu, podupore, držači sadnice, vezice i dr.)</w:t>
            </w:r>
          </w:p>
        </w:tc>
        <w:tc>
          <w:tcPr>
            <w:tcW w:w="850" w:type="dxa"/>
            <w:vMerge w:val="restart"/>
          </w:tcPr>
          <w:p w14:paraId="4D703E11" w14:textId="77777777"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lastRenderedPageBreak/>
              <w:t>6B</w:t>
            </w:r>
          </w:p>
          <w:p w14:paraId="6609ED83" w14:textId="77777777" w:rsidR="00B8326A" w:rsidRPr="00F23FFB" w:rsidRDefault="00B8326A" w:rsidP="004663A8">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lastRenderedPageBreak/>
              <w:t>6B</w:t>
            </w:r>
          </w:p>
          <w:p w14:paraId="4EBD9BB1" w14:textId="301FD89A" w:rsidR="00B8326A" w:rsidRPr="00F23FFB" w:rsidRDefault="00B8326A" w:rsidP="0043707F">
            <w:pPr>
              <w:jc w:val="center"/>
              <w:rPr>
                <w:rFonts w:ascii="Times New Roman" w:hAnsi="Times New Roman" w:cs="Times New Roman"/>
                <w:b/>
                <w:sz w:val="20"/>
                <w:szCs w:val="20"/>
              </w:rPr>
            </w:pPr>
          </w:p>
        </w:tc>
        <w:tc>
          <w:tcPr>
            <w:tcW w:w="1047" w:type="dxa"/>
          </w:tcPr>
          <w:p w14:paraId="5B0AB7E8" w14:textId="7041AF3F" w:rsidR="00B8326A" w:rsidRPr="00F23FFB" w:rsidRDefault="00B8326A" w:rsidP="004663A8">
            <w:pPr>
              <w:pStyle w:val="Bezproreda"/>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lastRenderedPageBreak/>
              <w:t>2A, 4C</w:t>
            </w:r>
          </w:p>
        </w:tc>
      </w:tr>
      <w:tr w:rsidR="00B8326A" w:rsidRPr="00F23FFB" w14:paraId="1AA1B5BB" w14:textId="77777777" w:rsidTr="008A4DAC">
        <w:trPr>
          <w:trHeight w:val="423"/>
        </w:trPr>
        <w:tc>
          <w:tcPr>
            <w:tcW w:w="1188" w:type="dxa"/>
          </w:tcPr>
          <w:p w14:paraId="7A900958" w14:textId="4ED48FC2"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.2</w:t>
            </w:r>
          </w:p>
        </w:tc>
        <w:tc>
          <w:tcPr>
            <w:tcW w:w="7938" w:type="dxa"/>
          </w:tcPr>
          <w:p w14:paraId="02C36F08" w14:textId="0B0C431B" w:rsidR="00B8326A" w:rsidRPr="00F23FFB" w:rsidRDefault="00B8326A" w:rsidP="002D4AE5">
            <w:pPr>
              <w:jc w:val="both"/>
              <w:rPr>
                <w:rFonts w:ascii="Times New Roman" w:hAnsi="Times New Roman" w:cs="Times New Roman"/>
                <w:b/>
                <w:sz w:val="20"/>
                <w:szCs w:val="20"/>
                <w:lang w:eastAsia="hr-HR"/>
              </w:rPr>
            </w:pPr>
            <w:r w:rsidRPr="00F23FFB">
              <w:rPr>
                <w:rFonts w:ascii="Times New Roman" w:hAnsi="Times New Roman" w:cs="Times New Roman"/>
                <w:sz w:val="20"/>
                <w:szCs w:val="20"/>
                <w:lang w:eastAsia="hr-HR"/>
              </w:rPr>
              <w:t xml:space="preserve">- prateća infrastruktura </w:t>
            </w:r>
          </w:p>
        </w:tc>
        <w:tc>
          <w:tcPr>
            <w:tcW w:w="850" w:type="dxa"/>
            <w:vMerge/>
          </w:tcPr>
          <w:p w14:paraId="1E873557" w14:textId="23C165EF" w:rsidR="00B8326A" w:rsidRPr="00F23FFB" w:rsidRDefault="00B8326A" w:rsidP="0043707F">
            <w:pPr>
              <w:jc w:val="center"/>
              <w:rPr>
                <w:rFonts w:ascii="Times New Roman" w:hAnsi="Times New Roman" w:cs="Times New Roman"/>
                <w:b/>
                <w:sz w:val="20"/>
                <w:szCs w:val="20"/>
              </w:rPr>
            </w:pPr>
          </w:p>
        </w:tc>
        <w:tc>
          <w:tcPr>
            <w:tcW w:w="1047" w:type="dxa"/>
          </w:tcPr>
          <w:p w14:paraId="4415FD42" w14:textId="0F5D8839" w:rsidR="00B8326A" w:rsidRPr="00F23FFB" w:rsidRDefault="00B8326A" w:rsidP="004663A8">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 5B</w:t>
            </w:r>
          </w:p>
        </w:tc>
      </w:tr>
      <w:tr w:rsidR="00B8326A" w:rsidRPr="00F23FFB" w14:paraId="7610E2E0" w14:textId="77777777" w:rsidTr="008A4DAC">
        <w:tc>
          <w:tcPr>
            <w:tcW w:w="1188" w:type="dxa"/>
          </w:tcPr>
          <w:p w14:paraId="48C577DD" w14:textId="4419B3EE"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.3</w:t>
            </w:r>
          </w:p>
        </w:tc>
        <w:tc>
          <w:tcPr>
            <w:tcW w:w="7938" w:type="dxa"/>
          </w:tcPr>
          <w:p w14:paraId="5A942436" w14:textId="23CF3F07"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građenje sustava zaštite od padalina i niskih temperatura, stupovi, sidra, sajle, žica, kape, zatege, kopče, mreža, zaštite nasada od vjetra, raspršivači, crijeva i drugo </w:t>
            </w:r>
          </w:p>
        </w:tc>
        <w:tc>
          <w:tcPr>
            <w:tcW w:w="850" w:type="dxa"/>
            <w:vMerge/>
          </w:tcPr>
          <w:p w14:paraId="003E1E09" w14:textId="6476D86C" w:rsidR="00B8326A" w:rsidRPr="00F23FFB" w:rsidRDefault="00B8326A" w:rsidP="0043707F">
            <w:pPr>
              <w:jc w:val="center"/>
              <w:rPr>
                <w:rFonts w:ascii="Times New Roman" w:hAnsi="Times New Roman" w:cs="Times New Roman"/>
                <w:b/>
                <w:sz w:val="20"/>
                <w:szCs w:val="20"/>
              </w:rPr>
            </w:pPr>
          </w:p>
        </w:tc>
        <w:tc>
          <w:tcPr>
            <w:tcW w:w="1047" w:type="dxa"/>
            <w:vMerge w:val="restart"/>
          </w:tcPr>
          <w:p w14:paraId="66A0CB34" w14:textId="3FE36357" w:rsidR="00B8326A" w:rsidRPr="00F23FFB" w:rsidRDefault="00B8326A" w:rsidP="006545C2">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p w14:paraId="6A1300C1" w14:textId="4CBC15E5" w:rsidR="00B8326A" w:rsidRPr="00F23FFB" w:rsidRDefault="00B8326A" w:rsidP="006545C2">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B8326A" w:rsidRPr="00F23FFB" w14:paraId="20A60CC7" w14:textId="77777777" w:rsidTr="008A4DAC">
        <w:tc>
          <w:tcPr>
            <w:tcW w:w="1188" w:type="dxa"/>
          </w:tcPr>
          <w:p w14:paraId="00DC8FC8" w14:textId="4BD7F18D"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.4</w:t>
            </w:r>
          </w:p>
        </w:tc>
        <w:tc>
          <w:tcPr>
            <w:tcW w:w="7938" w:type="dxa"/>
          </w:tcPr>
          <w:p w14:paraId="2884AE6B" w14:textId="77777777"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agro klimatska stanica</w:t>
            </w:r>
          </w:p>
        </w:tc>
        <w:tc>
          <w:tcPr>
            <w:tcW w:w="850" w:type="dxa"/>
            <w:vMerge/>
          </w:tcPr>
          <w:p w14:paraId="052412A5" w14:textId="3E32C7E0" w:rsidR="00B8326A" w:rsidRPr="00F23FFB" w:rsidRDefault="00B8326A" w:rsidP="0043707F">
            <w:pPr>
              <w:jc w:val="center"/>
              <w:rPr>
                <w:rFonts w:ascii="Times New Roman" w:hAnsi="Times New Roman" w:cs="Times New Roman"/>
                <w:b/>
                <w:sz w:val="20"/>
                <w:szCs w:val="20"/>
              </w:rPr>
            </w:pPr>
          </w:p>
        </w:tc>
        <w:tc>
          <w:tcPr>
            <w:tcW w:w="1047" w:type="dxa"/>
            <w:vMerge/>
          </w:tcPr>
          <w:p w14:paraId="53EC05C4" w14:textId="5F54ADF7" w:rsidR="00B8326A" w:rsidRPr="00F23FFB" w:rsidRDefault="00B8326A" w:rsidP="004663A8">
            <w:pPr>
              <w:autoSpaceDE w:val="0"/>
              <w:autoSpaceDN w:val="0"/>
              <w:adjustRightInd w:val="0"/>
              <w:jc w:val="center"/>
              <w:rPr>
                <w:rFonts w:ascii="Times New Roman" w:hAnsi="Times New Roman" w:cs="Times New Roman"/>
                <w:b/>
                <w:sz w:val="20"/>
                <w:szCs w:val="20"/>
                <w:lang w:eastAsia="hr-HR"/>
              </w:rPr>
            </w:pPr>
          </w:p>
        </w:tc>
      </w:tr>
      <w:tr w:rsidR="00B8326A" w:rsidRPr="00F23FFB" w14:paraId="63832976" w14:textId="77777777" w:rsidTr="008A4DAC">
        <w:trPr>
          <w:trHeight w:val="1973"/>
        </w:trPr>
        <w:tc>
          <w:tcPr>
            <w:tcW w:w="1188" w:type="dxa"/>
          </w:tcPr>
          <w:p w14:paraId="1D4504EA" w14:textId="19EAF17B"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.5</w:t>
            </w:r>
          </w:p>
        </w:tc>
        <w:tc>
          <w:tcPr>
            <w:tcW w:w="7938" w:type="dxa"/>
            <w:shd w:val="clear" w:color="auto" w:fill="FFFFFF" w:themeFill="background1"/>
          </w:tcPr>
          <w:p w14:paraId="7BDA3795" w14:textId="32CA00D8"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Ulaganje u podizanje novih i/ili restrukturiranje postojećih rasadnika za proizvodnju voćnog sadnog materijala, loznih cijepova, ukrasnog drveća i grmlja</w:t>
            </w:r>
          </w:p>
          <w:p w14:paraId="7D934044" w14:textId="77777777" w:rsidR="00B8326A" w:rsidRPr="00F23FFB" w:rsidRDefault="00B8326A" w:rsidP="002D4AE5">
            <w:pPr>
              <w:pStyle w:val="Bezproreda"/>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podizanje novih</w:t>
            </w:r>
            <w:r w:rsidRPr="00F23FFB" w:rsidDel="001E6CCC">
              <w:rPr>
                <w:rFonts w:ascii="Times New Roman" w:hAnsi="Times New Roman" w:cs="Times New Roman"/>
                <w:sz w:val="20"/>
                <w:szCs w:val="20"/>
                <w:lang w:eastAsia="hr-HR"/>
              </w:rPr>
              <w:t xml:space="preserve"> </w:t>
            </w:r>
            <w:r w:rsidRPr="00F23FFB">
              <w:rPr>
                <w:rFonts w:ascii="Times New Roman" w:hAnsi="Times New Roman" w:cs="Times New Roman"/>
                <w:sz w:val="20"/>
                <w:szCs w:val="20"/>
                <w:lang w:eastAsia="hr-HR"/>
              </w:rPr>
              <w:t>ili restrukturiranje postojećih rasadnika za proizvodnju voćnog i loznog sadnog materijala, uključujući:</w:t>
            </w:r>
          </w:p>
          <w:p w14:paraId="15157BB3" w14:textId="77777777" w:rsidR="00B8326A" w:rsidRPr="00F23FFB" w:rsidRDefault="00B8326A" w:rsidP="002D4AE5">
            <w:pPr>
              <w:pStyle w:val="Bezproreda"/>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pripremu terena,</w:t>
            </w:r>
          </w:p>
          <w:p w14:paraId="74373367" w14:textId="77777777" w:rsidR="00B8326A" w:rsidRPr="00F23FFB" w:rsidRDefault="00B8326A" w:rsidP="002D4AE5">
            <w:pPr>
              <w:pStyle w:val="Bezproreda"/>
              <w:jc w:val="both"/>
              <w:rPr>
                <w:rFonts w:ascii="Times New Roman" w:hAnsi="Times New Roman" w:cs="Times New Roman"/>
                <w:b/>
                <w:color w:val="FF0000"/>
                <w:sz w:val="20"/>
                <w:szCs w:val="20"/>
                <w:lang w:eastAsia="hr-HR"/>
              </w:rPr>
            </w:pPr>
            <w:r w:rsidRPr="00F23FFB">
              <w:rPr>
                <w:rFonts w:ascii="Times New Roman" w:hAnsi="Times New Roman" w:cs="Times New Roman"/>
                <w:sz w:val="20"/>
                <w:szCs w:val="20"/>
                <w:lang w:eastAsia="hr-HR"/>
              </w:rPr>
              <w:t>- opremu za rasadnike uključujući konstrukciju nasada (stupovi, kolci za iskolčavanje, zatezači, žice, žičano pletivo za ogradu, podupore, držači sadnice, vezice i dr.)</w:t>
            </w:r>
          </w:p>
        </w:tc>
        <w:tc>
          <w:tcPr>
            <w:tcW w:w="850" w:type="dxa"/>
            <w:vMerge/>
          </w:tcPr>
          <w:p w14:paraId="3839375F" w14:textId="63EF0D11" w:rsidR="00B8326A" w:rsidRPr="00F23FFB" w:rsidRDefault="00B8326A" w:rsidP="0043707F">
            <w:pPr>
              <w:jc w:val="center"/>
              <w:rPr>
                <w:rFonts w:ascii="Times New Roman" w:hAnsi="Times New Roman" w:cs="Times New Roman"/>
                <w:b/>
                <w:sz w:val="20"/>
                <w:szCs w:val="20"/>
              </w:rPr>
            </w:pPr>
          </w:p>
        </w:tc>
        <w:tc>
          <w:tcPr>
            <w:tcW w:w="1047" w:type="dxa"/>
          </w:tcPr>
          <w:p w14:paraId="060E0930" w14:textId="467EE168" w:rsidR="00B8326A" w:rsidRPr="00F23FFB" w:rsidRDefault="00B8326A" w:rsidP="004C4149">
            <w:pPr>
              <w:pStyle w:val="Bezproreda"/>
              <w:jc w:val="center"/>
              <w:rPr>
                <w:rFonts w:ascii="Times New Roman" w:hAnsi="Times New Roman" w:cs="Times New Roman"/>
                <w:b/>
                <w:color w:val="FF0000"/>
                <w:sz w:val="20"/>
                <w:szCs w:val="20"/>
                <w:lang w:eastAsia="hr-HR"/>
              </w:rPr>
            </w:pPr>
            <w:r w:rsidRPr="00F23FFB">
              <w:rPr>
                <w:rFonts w:ascii="Times New Roman" w:hAnsi="Times New Roman" w:cs="Times New Roman"/>
                <w:b/>
                <w:sz w:val="20"/>
                <w:szCs w:val="20"/>
                <w:lang w:eastAsia="hr-HR"/>
              </w:rPr>
              <w:t>2A, 4C</w:t>
            </w:r>
          </w:p>
        </w:tc>
      </w:tr>
      <w:tr w:rsidR="00B8326A" w:rsidRPr="00F23FFB" w14:paraId="05380934" w14:textId="77777777" w:rsidTr="008A4DAC">
        <w:tc>
          <w:tcPr>
            <w:tcW w:w="1188" w:type="dxa"/>
          </w:tcPr>
          <w:p w14:paraId="39DA8875" w14:textId="0C0E8C42"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.6</w:t>
            </w:r>
          </w:p>
        </w:tc>
        <w:tc>
          <w:tcPr>
            <w:tcW w:w="7938" w:type="dxa"/>
          </w:tcPr>
          <w:p w14:paraId="0FB1BC42" w14:textId="77777777" w:rsidR="00B8326A" w:rsidRPr="00F23FFB" w:rsidRDefault="00B8326A" w:rsidP="002D4AE5">
            <w:pPr>
              <w:pStyle w:val="Bezproreda"/>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strojevi, oprema i uređaji za održavanje i njegu nasada, manipulaciju u rasadniku, vađenje, skidanje i istovar sadnica, sortiranje, sanduci (ambalaža) za odlaganje snopova sadnica,</w:t>
            </w:r>
          </w:p>
        </w:tc>
        <w:tc>
          <w:tcPr>
            <w:tcW w:w="850" w:type="dxa"/>
            <w:vMerge/>
          </w:tcPr>
          <w:p w14:paraId="308FFBF5" w14:textId="125C13D8" w:rsidR="00B8326A" w:rsidRPr="00F23FFB" w:rsidRDefault="00B8326A" w:rsidP="0043707F">
            <w:pPr>
              <w:jc w:val="center"/>
              <w:rPr>
                <w:rFonts w:ascii="Times New Roman" w:hAnsi="Times New Roman" w:cs="Times New Roman"/>
                <w:b/>
                <w:sz w:val="20"/>
                <w:szCs w:val="20"/>
                <w:lang w:eastAsia="hr-HR"/>
              </w:rPr>
            </w:pPr>
          </w:p>
        </w:tc>
        <w:tc>
          <w:tcPr>
            <w:tcW w:w="1047" w:type="dxa"/>
          </w:tcPr>
          <w:p w14:paraId="1EC1A086" w14:textId="516E1105" w:rsidR="00B8326A" w:rsidRPr="00F23FFB" w:rsidRDefault="00B8326A" w:rsidP="004663A8">
            <w:pPr>
              <w:pStyle w:val="Bezproreda"/>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4C</w:t>
            </w:r>
          </w:p>
        </w:tc>
      </w:tr>
      <w:tr w:rsidR="00B8326A" w:rsidRPr="00F23FFB" w14:paraId="6BF483C6" w14:textId="77777777" w:rsidTr="008A4DAC">
        <w:tc>
          <w:tcPr>
            <w:tcW w:w="1188" w:type="dxa"/>
          </w:tcPr>
          <w:p w14:paraId="51C5BF2B" w14:textId="0977B9D9"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.7</w:t>
            </w:r>
          </w:p>
        </w:tc>
        <w:tc>
          <w:tcPr>
            <w:tcW w:w="7938" w:type="dxa"/>
          </w:tcPr>
          <w:p w14:paraId="2A43C610" w14:textId="77777777" w:rsidR="00B8326A" w:rsidRPr="00F23FFB" w:rsidRDefault="00B8326A" w:rsidP="002D4AE5">
            <w:pPr>
              <w:pStyle w:val="Bezproreda"/>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skladišta i hladnjače za spremanje sadnog materijala, sortiranje, pakiranje i pripremu za tržište, higrometar za mjerenje vlažnosti u prostoru za  skladištenje i manipulaciju sadnog materijala</w:t>
            </w:r>
          </w:p>
        </w:tc>
        <w:tc>
          <w:tcPr>
            <w:tcW w:w="850" w:type="dxa"/>
            <w:vMerge/>
          </w:tcPr>
          <w:p w14:paraId="05122DCE" w14:textId="0B0DCAC3" w:rsidR="00B8326A" w:rsidRPr="00F23FFB" w:rsidRDefault="00B8326A" w:rsidP="0043707F">
            <w:pPr>
              <w:jc w:val="center"/>
              <w:rPr>
                <w:rFonts w:ascii="Times New Roman" w:hAnsi="Times New Roman" w:cs="Times New Roman"/>
                <w:b/>
                <w:sz w:val="20"/>
                <w:szCs w:val="20"/>
                <w:lang w:eastAsia="hr-HR"/>
              </w:rPr>
            </w:pPr>
          </w:p>
        </w:tc>
        <w:tc>
          <w:tcPr>
            <w:tcW w:w="1047" w:type="dxa"/>
          </w:tcPr>
          <w:p w14:paraId="2573F115" w14:textId="77777777" w:rsidR="00B8326A" w:rsidRPr="00F23FFB" w:rsidRDefault="00B8326A" w:rsidP="004663A8">
            <w:pPr>
              <w:pStyle w:val="Bezproreda"/>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5B, 5D,</w:t>
            </w:r>
          </w:p>
        </w:tc>
      </w:tr>
      <w:tr w:rsidR="00B8326A" w:rsidRPr="00F23FFB" w14:paraId="0FBC6F5C" w14:textId="77777777" w:rsidTr="008A4DAC">
        <w:tc>
          <w:tcPr>
            <w:tcW w:w="1188" w:type="dxa"/>
          </w:tcPr>
          <w:p w14:paraId="1E703845" w14:textId="6706D818"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.8</w:t>
            </w:r>
          </w:p>
        </w:tc>
        <w:tc>
          <w:tcPr>
            <w:tcW w:w="7938" w:type="dxa"/>
          </w:tcPr>
          <w:p w14:paraId="522B73ED" w14:textId="77777777" w:rsidR="00B8326A" w:rsidRPr="00F23FFB" w:rsidRDefault="00B8326A" w:rsidP="002D4AE5">
            <w:pPr>
              <w:pStyle w:val="Bezproreda"/>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prateće infrastrukture (pristupni putovi, rasvjeta, vodovodna i kanalizacijska mreža, elektroenergetska mreža, plinovodi, parovodi i dr.), energetskih (trafostanice, kotlovnice, pripreme vode i dr.) objekata za opskrbu postrojenja za prijem</w:t>
            </w:r>
          </w:p>
        </w:tc>
        <w:tc>
          <w:tcPr>
            <w:tcW w:w="850" w:type="dxa"/>
            <w:vMerge/>
          </w:tcPr>
          <w:p w14:paraId="680B222A" w14:textId="1AFE3D3F" w:rsidR="00B8326A" w:rsidRPr="00F23FFB" w:rsidRDefault="00B8326A" w:rsidP="0043707F">
            <w:pPr>
              <w:jc w:val="center"/>
              <w:rPr>
                <w:rFonts w:ascii="Times New Roman" w:hAnsi="Times New Roman" w:cs="Times New Roman"/>
                <w:b/>
                <w:sz w:val="20"/>
                <w:szCs w:val="20"/>
                <w:lang w:eastAsia="hr-HR"/>
              </w:rPr>
            </w:pPr>
          </w:p>
        </w:tc>
        <w:tc>
          <w:tcPr>
            <w:tcW w:w="1047" w:type="dxa"/>
          </w:tcPr>
          <w:p w14:paraId="0E2A81A6" w14:textId="77777777" w:rsidR="00B8326A" w:rsidRPr="00F23FFB" w:rsidRDefault="00B8326A" w:rsidP="004663A8">
            <w:pPr>
              <w:pStyle w:val="Bezproreda"/>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4B</w:t>
            </w:r>
          </w:p>
        </w:tc>
      </w:tr>
      <w:tr w:rsidR="00B8326A" w:rsidRPr="00F23FFB" w14:paraId="61FC46F0" w14:textId="77777777" w:rsidTr="008A4DAC">
        <w:tc>
          <w:tcPr>
            <w:tcW w:w="1188" w:type="dxa"/>
          </w:tcPr>
          <w:p w14:paraId="4B08DCC9" w14:textId="0F777468"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.9</w:t>
            </w:r>
          </w:p>
        </w:tc>
        <w:tc>
          <w:tcPr>
            <w:tcW w:w="7938" w:type="dxa"/>
          </w:tcPr>
          <w:p w14:paraId="2E0AE5FC" w14:textId="77777777" w:rsidR="00B8326A" w:rsidRPr="00F23FFB" w:rsidRDefault="00B8326A" w:rsidP="002D4AE5">
            <w:pPr>
              <w:pStyle w:val="Bezproreda"/>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xml:space="preserve">- podizanje matičnjaka (vegetativnih  i generativnih podloga  raznih voćnih vrsta, loznih podloga, plemenitih sorti vinove loze), </w:t>
            </w:r>
          </w:p>
        </w:tc>
        <w:tc>
          <w:tcPr>
            <w:tcW w:w="850" w:type="dxa"/>
            <w:vMerge/>
          </w:tcPr>
          <w:p w14:paraId="7325BBA7" w14:textId="79CC57B1" w:rsidR="00B8326A" w:rsidRPr="00F23FFB" w:rsidRDefault="00B8326A" w:rsidP="0043707F">
            <w:pPr>
              <w:jc w:val="center"/>
              <w:rPr>
                <w:rFonts w:ascii="Times New Roman" w:hAnsi="Times New Roman" w:cs="Times New Roman"/>
                <w:b/>
                <w:sz w:val="20"/>
                <w:szCs w:val="20"/>
              </w:rPr>
            </w:pPr>
          </w:p>
        </w:tc>
        <w:tc>
          <w:tcPr>
            <w:tcW w:w="1047" w:type="dxa"/>
          </w:tcPr>
          <w:p w14:paraId="099CDDF9" w14:textId="05925684" w:rsidR="00B8326A" w:rsidRPr="00F23FFB" w:rsidRDefault="00B8326A" w:rsidP="004663A8">
            <w:pPr>
              <w:pStyle w:val="Bezproreda"/>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 4C</w:t>
            </w:r>
          </w:p>
        </w:tc>
      </w:tr>
      <w:tr w:rsidR="00B8326A" w:rsidRPr="00F23FFB" w14:paraId="35EBC9D4" w14:textId="77777777" w:rsidTr="008A4DAC">
        <w:trPr>
          <w:trHeight w:val="287"/>
        </w:trPr>
        <w:tc>
          <w:tcPr>
            <w:tcW w:w="1188" w:type="dxa"/>
          </w:tcPr>
          <w:p w14:paraId="263A48D8" w14:textId="21C49909"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.10</w:t>
            </w:r>
          </w:p>
        </w:tc>
        <w:tc>
          <w:tcPr>
            <w:tcW w:w="7938" w:type="dxa"/>
          </w:tcPr>
          <w:p w14:paraId="25095046" w14:textId="0A2F8724"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agro klimatska stanica</w:t>
            </w:r>
          </w:p>
        </w:tc>
        <w:tc>
          <w:tcPr>
            <w:tcW w:w="850" w:type="dxa"/>
            <w:vMerge/>
          </w:tcPr>
          <w:p w14:paraId="7159640B" w14:textId="49E4898D" w:rsidR="00B8326A" w:rsidRPr="00F23FFB" w:rsidRDefault="00B8326A" w:rsidP="004C4149">
            <w:pPr>
              <w:jc w:val="center"/>
              <w:rPr>
                <w:rFonts w:ascii="Times New Roman" w:hAnsi="Times New Roman" w:cs="Times New Roman"/>
                <w:b/>
                <w:sz w:val="20"/>
                <w:szCs w:val="20"/>
              </w:rPr>
            </w:pPr>
          </w:p>
        </w:tc>
        <w:tc>
          <w:tcPr>
            <w:tcW w:w="1047" w:type="dxa"/>
            <w:vMerge w:val="restart"/>
          </w:tcPr>
          <w:p w14:paraId="0D5FF94D" w14:textId="729CC12E" w:rsidR="00B8326A" w:rsidRPr="00F23FFB" w:rsidRDefault="00B8326A" w:rsidP="004C4149">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B8326A" w:rsidRPr="00F23FFB" w14:paraId="19682848" w14:textId="77777777" w:rsidTr="008A4DAC">
        <w:tc>
          <w:tcPr>
            <w:tcW w:w="1188" w:type="dxa"/>
          </w:tcPr>
          <w:p w14:paraId="31AA8F1A" w14:textId="1D62B086"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.11</w:t>
            </w:r>
          </w:p>
        </w:tc>
        <w:tc>
          <w:tcPr>
            <w:tcW w:w="7938" w:type="dxa"/>
          </w:tcPr>
          <w:p w14:paraId="77409E0D" w14:textId="77777777"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oprema za meteorološko praćenje</w:t>
            </w:r>
          </w:p>
        </w:tc>
        <w:tc>
          <w:tcPr>
            <w:tcW w:w="850" w:type="dxa"/>
            <w:vMerge/>
          </w:tcPr>
          <w:p w14:paraId="04FC4F1D" w14:textId="34D702FD" w:rsidR="00B8326A" w:rsidRPr="00F23FFB" w:rsidRDefault="00B8326A" w:rsidP="004C4149">
            <w:pPr>
              <w:jc w:val="center"/>
              <w:rPr>
                <w:rFonts w:ascii="Times New Roman" w:hAnsi="Times New Roman" w:cs="Times New Roman"/>
                <w:b/>
                <w:sz w:val="20"/>
                <w:szCs w:val="20"/>
              </w:rPr>
            </w:pPr>
          </w:p>
        </w:tc>
        <w:tc>
          <w:tcPr>
            <w:tcW w:w="1047" w:type="dxa"/>
            <w:vMerge/>
          </w:tcPr>
          <w:p w14:paraId="5E73BEB6" w14:textId="1BA2EC77" w:rsidR="00B8326A" w:rsidRPr="00F23FFB" w:rsidRDefault="00B8326A" w:rsidP="004C4149">
            <w:pPr>
              <w:autoSpaceDE w:val="0"/>
              <w:autoSpaceDN w:val="0"/>
              <w:adjustRightInd w:val="0"/>
              <w:jc w:val="center"/>
              <w:rPr>
                <w:rFonts w:ascii="Times New Roman" w:hAnsi="Times New Roman" w:cs="Times New Roman"/>
                <w:b/>
                <w:sz w:val="20"/>
                <w:szCs w:val="20"/>
                <w:lang w:eastAsia="hr-HR"/>
              </w:rPr>
            </w:pPr>
          </w:p>
        </w:tc>
      </w:tr>
      <w:tr w:rsidR="00B8326A" w:rsidRPr="00F23FFB" w14:paraId="248F1EEC" w14:textId="77777777" w:rsidTr="008A4DAC">
        <w:trPr>
          <w:trHeight w:val="532"/>
        </w:trPr>
        <w:tc>
          <w:tcPr>
            <w:tcW w:w="1188" w:type="dxa"/>
          </w:tcPr>
          <w:p w14:paraId="4BDE15AB" w14:textId="2884A7C0"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.12</w:t>
            </w:r>
          </w:p>
        </w:tc>
        <w:tc>
          <w:tcPr>
            <w:tcW w:w="7938" w:type="dxa"/>
          </w:tcPr>
          <w:p w14:paraId="21F20DDA" w14:textId="77777777" w:rsidR="00B8326A" w:rsidRPr="00F23FFB" w:rsidRDefault="00B8326A" w:rsidP="002D4AE5">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sz w:val="20"/>
                <w:szCs w:val="20"/>
                <w:lang w:eastAsia="hr-HR"/>
              </w:rPr>
              <w:t>- ograde oko matičnjaka, nasada</w:t>
            </w:r>
            <w:r w:rsidRPr="00F23FFB">
              <w:rPr>
                <w:rFonts w:ascii="Times New Roman" w:hAnsi="Times New Roman" w:cs="Times New Roman"/>
                <w:sz w:val="20"/>
                <w:szCs w:val="20"/>
              </w:rPr>
              <w:t xml:space="preserve"> i površina za proizvodnju sadnog materijala</w:t>
            </w:r>
          </w:p>
        </w:tc>
        <w:tc>
          <w:tcPr>
            <w:tcW w:w="850" w:type="dxa"/>
            <w:vMerge/>
          </w:tcPr>
          <w:p w14:paraId="5E0A17AB" w14:textId="5DE78CA7" w:rsidR="00B8326A" w:rsidRPr="00F23FFB" w:rsidRDefault="00B8326A" w:rsidP="004C4149">
            <w:pPr>
              <w:jc w:val="center"/>
              <w:rPr>
                <w:rFonts w:ascii="Times New Roman" w:hAnsi="Times New Roman" w:cs="Times New Roman"/>
                <w:b/>
                <w:sz w:val="20"/>
                <w:szCs w:val="20"/>
              </w:rPr>
            </w:pPr>
          </w:p>
        </w:tc>
        <w:tc>
          <w:tcPr>
            <w:tcW w:w="1047" w:type="dxa"/>
            <w:vMerge/>
          </w:tcPr>
          <w:p w14:paraId="443AF328" w14:textId="04870DF4" w:rsidR="00B8326A" w:rsidRPr="00F23FFB" w:rsidRDefault="00B8326A" w:rsidP="004C4149">
            <w:pPr>
              <w:autoSpaceDE w:val="0"/>
              <w:autoSpaceDN w:val="0"/>
              <w:adjustRightInd w:val="0"/>
              <w:jc w:val="center"/>
              <w:rPr>
                <w:rFonts w:ascii="Times New Roman" w:hAnsi="Times New Roman" w:cs="Times New Roman"/>
                <w:b/>
                <w:sz w:val="20"/>
                <w:szCs w:val="20"/>
                <w:lang w:eastAsia="hr-HR"/>
              </w:rPr>
            </w:pPr>
          </w:p>
        </w:tc>
      </w:tr>
      <w:tr w:rsidR="00B8326A" w:rsidRPr="00F23FFB" w14:paraId="3DA988F9" w14:textId="77777777" w:rsidTr="008A4DAC">
        <w:trPr>
          <w:trHeight w:val="532"/>
        </w:trPr>
        <w:tc>
          <w:tcPr>
            <w:tcW w:w="1188" w:type="dxa"/>
          </w:tcPr>
          <w:p w14:paraId="2B1D13D9" w14:textId="1374C397" w:rsidR="00B8326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Pr="00F23FFB">
              <w:rPr>
                <w:rFonts w:ascii="Times New Roman" w:hAnsi="Times New Roman" w:cs="Times New Roman"/>
                <w:sz w:val="20"/>
                <w:szCs w:val="20"/>
              </w:rPr>
              <w:t>.13</w:t>
            </w:r>
          </w:p>
        </w:tc>
        <w:tc>
          <w:tcPr>
            <w:tcW w:w="7938" w:type="dxa"/>
          </w:tcPr>
          <w:p w14:paraId="158F460C" w14:textId="0A0186E2" w:rsidR="00B8326A" w:rsidRPr="00F23FFB" w:rsidRDefault="00B8326A" w:rsidP="002D4AE5">
            <w:pPr>
              <w:autoSpaceDE w:val="0"/>
              <w:autoSpaceDN w:val="0"/>
              <w:adjustRightInd w:val="0"/>
              <w:jc w:val="both"/>
              <w:rPr>
                <w:rFonts w:ascii="Times New Roman" w:hAnsi="Times New Roman" w:cs="Times New Roman"/>
                <w:sz w:val="20"/>
                <w:szCs w:val="20"/>
                <w:lang w:eastAsia="hr-HR"/>
              </w:rPr>
            </w:pPr>
            <w:r w:rsidRPr="00F23FFB">
              <w:rPr>
                <w:rFonts w:ascii="Times New Roman" w:hAnsi="Times New Roman" w:cs="Times New Roman"/>
                <w:sz w:val="20"/>
                <w:szCs w:val="20"/>
                <w:lang w:eastAsia="hr-HR"/>
              </w:rPr>
              <w:t>- ostala nespomenuta oprema za proizvodnju</w:t>
            </w:r>
          </w:p>
        </w:tc>
        <w:tc>
          <w:tcPr>
            <w:tcW w:w="850" w:type="dxa"/>
            <w:vMerge/>
          </w:tcPr>
          <w:p w14:paraId="347F0883" w14:textId="77777777" w:rsidR="00B8326A" w:rsidRPr="00F23FFB" w:rsidRDefault="00B8326A" w:rsidP="004C4149">
            <w:pPr>
              <w:jc w:val="center"/>
              <w:rPr>
                <w:rFonts w:ascii="Times New Roman" w:hAnsi="Times New Roman" w:cs="Times New Roman"/>
                <w:b/>
                <w:sz w:val="20"/>
                <w:szCs w:val="20"/>
              </w:rPr>
            </w:pPr>
          </w:p>
        </w:tc>
        <w:tc>
          <w:tcPr>
            <w:tcW w:w="1047" w:type="dxa"/>
            <w:vMerge/>
          </w:tcPr>
          <w:p w14:paraId="08764E61" w14:textId="77777777" w:rsidR="00B8326A" w:rsidRPr="00F23FFB" w:rsidRDefault="00B8326A" w:rsidP="004C4149">
            <w:pPr>
              <w:autoSpaceDE w:val="0"/>
              <w:autoSpaceDN w:val="0"/>
              <w:adjustRightInd w:val="0"/>
              <w:jc w:val="center"/>
              <w:rPr>
                <w:rFonts w:ascii="Times New Roman" w:hAnsi="Times New Roman" w:cs="Times New Roman"/>
                <w:b/>
                <w:sz w:val="20"/>
                <w:szCs w:val="20"/>
                <w:lang w:eastAsia="hr-HR"/>
              </w:rPr>
            </w:pPr>
          </w:p>
        </w:tc>
      </w:tr>
      <w:tr w:rsidR="00F76F0A" w:rsidRPr="00F23FFB" w14:paraId="10123285" w14:textId="77777777" w:rsidTr="00F23FFB">
        <w:trPr>
          <w:trHeight w:val="259"/>
        </w:trPr>
        <w:tc>
          <w:tcPr>
            <w:tcW w:w="1188" w:type="dxa"/>
          </w:tcPr>
          <w:p w14:paraId="21A211F6" w14:textId="1663F671" w:rsidR="00F76F0A" w:rsidRPr="00F23FFB" w:rsidRDefault="00B8326A" w:rsidP="000A6024">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9</w:t>
            </w:r>
            <w:r w:rsidR="00F76F0A" w:rsidRPr="00F23FFB">
              <w:rPr>
                <w:rFonts w:ascii="Times New Roman" w:hAnsi="Times New Roman" w:cs="Times New Roman"/>
                <w:b/>
                <w:bCs/>
                <w:sz w:val="20"/>
                <w:szCs w:val="20"/>
              </w:rPr>
              <w:t>.</w:t>
            </w:r>
          </w:p>
        </w:tc>
        <w:tc>
          <w:tcPr>
            <w:tcW w:w="9835" w:type="dxa"/>
            <w:gridSpan w:val="3"/>
          </w:tcPr>
          <w:p w14:paraId="6A67180A" w14:textId="56A77FEF" w:rsidR="00F76F0A" w:rsidRPr="00F23FFB" w:rsidRDefault="00F76F0A" w:rsidP="00557456">
            <w:pPr>
              <w:autoSpaceDE w:val="0"/>
              <w:autoSpaceDN w:val="0"/>
              <w:adjustRightInd w:val="0"/>
              <w:jc w:val="both"/>
              <w:rPr>
                <w:rFonts w:ascii="Times New Roman" w:eastAsia="Calibri" w:hAnsi="Times New Roman" w:cs="Times New Roman"/>
                <w:b/>
                <w:sz w:val="20"/>
                <w:szCs w:val="20"/>
                <w:lang w:eastAsia="hr-HR"/>
              </w:rPr>
            </w:pPr>
            <w:r w:rsidRPr="00F23FFB">
              <w:rPr>
                <w:rFonts w:ascii="Times New Roman" w:eastAsia="Calibri" w:hAnsi="Times New Roman" w:cs="Times New Roman"/>
                <w:b/>
                <w:sz w:val="20"/>
                <w:szCs w:val="20"/>
                <w:lang w:eastAsia="hr-HR"/>
              </w:rPr>
              <w:t xml:space="preserve">Ulaganje u kupnju zemljišta i objekata radi realizacije projekta, do 10 % vrijednosti ukupno prihvatljivih troškova projekta (bez općih troškova), ako se ulaganje provodi sukladno važećim propisima kojima se uređuje gradnja, uz mogućnost kupnje prije podnošenja prijave projekta, ali ne prije 1. siječnja 2014. godine </w:t>
            </w:r>
          </w:p>
        </w:tc>
      </w:tr>
      <w:tr w:rsidR="00F76F0A" w:rsidRPr="00F23FFB" w14:paraId="27E81472" w14:textId="77777777" w:rsidTr="008A4DAC">
        <w:trPr>
          <w:trHeight w:val="259"/>
        </w:trPr>
        <w:tc>
          <w:tcPr>
            <w:tcW w:w="1188" w:type="dxa"/>
          </w:tcPr>
          <w:p w14:paraId="791CF387" w14:textId="30A5D91B" w:rsidR="00F76F0A" w:rsidRPr="00F23FFB" w:rsidRDefault="00B8326A" w:rsidP="000A6024">
            <w:pPr>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w:t>
            </w:r>
            <w:r w:rsidR="00F76F0A" w:rsidRPr="00F23FFB">
              <w:rPr>
                <w:rFonts w:ascii="Times New Roman" w:hAnsi="Times New Roman" w:cs="Times New Roman"/>
                <w:bCs/>
                <w:sz w:val="20"/>
                <w:szCs w:val="20"/>
              </w:rPr>
              <w:t>.1</w:t>
            </w:r>
          </w:p>
        </w:tc>
        <w:tc>
          <w:tcPr>
            <w:tcW w:w="7938" w:type="dxa"/>
          </w:tcPr>
          <w:p w14:paraId="66B77AC0" w14:textId="4B13728A" w:rsidR="00F76F0A" w:rsidRPr="00F23FFB" w:rsidRDefault="00F76F0A" w:rsidP="00175E86">
            <w:pPr>
              <w:autoSpaceDE w:val="0"/>
              <w:autoSpaceDN w:val="0"/>
              <w:adjustRightInd w:val="0"/>
              <w:spacing w:after="0"/>
              <w:jc w:val="both"/>
              <w:rPr>
                <w:rFonts w:ascii="Times New Roman" w:eastAsia="Calibri" w:hAnsi="Times New Roman" w:cs="Times New Roman"/>
                <w:sz w:val="20"/>
                <w:szCs w:val="20"/>
                <w:lang w:eastAsia="hr-HR"/>
              </w:rPr>
            </w:pPr>
            <w:r w:rsidRPr="00F23FFB">
              <w:rPr>
                <w:rFonts w:ascii="Times New Roman" w:eastAsia="Calibri" w:hAnsi="Times New Roman" w:cs="Times New Roman"/>
                <w:sz w:val="20"/>
                <w:szCs w:val="20"/>
                <w:lang w:eastAsia="hr-HR"/>
              </w:rPr>
              <w:t>- kupnja zemljišta i objekata radi realizacije projekta</w:t>
            </w:r>
          </w:p>
        </w:tc>
        <w:tc>
          <w:tcPr>
            <w:tcW w:w="850" w:type="dxa"/>
          </w:tcPr>
          <w:p w14:paraId="27ED0991" w14:textId="453456EE" w:rsidR="00F76F0A" w:rsidRPr="00F23FFB" w:rsidRDefault="00F76F0A" w:rsidP="004C4149">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6B</w:t>
            </w:r>
          </w:p>
        </w:tc>
        <w:tc>
          <w:tcPr>
            <w:tcW w:w="1047" w:type="dxa"/>
          </w:tcPr>
          <w:p w14:paraId="4B94D625" w14:textId="43C3C758" w:rsidR="00F76F0A" w:rsidRPr="00F23FFB" w:rsidRDefault="00F76F0A" w:rsidP="004C4149">
            <w:pPr>
              <w:autoSpaceDE w:val="0"/>
              <w:autoSpaceDN w:val="0"/>
              <w:adjustRightInd w:val="0"/>
              <w:jc w:val="center"/>
              <w:rPr>
                <w:rFonts w:ascii="Times New Roman" w:eastAsia="Calibri" w:hAnsi="Times New Roman" w:cs="Times New Roman"/>
                <w:b/>
                <w:sz w:val="20"/>
                <w:szCs w:val="20"/>
                <w:lang w:eastAsia="hr-HR"/>
              </w:rPr>
            </w:pPr>
            <w:r w:rsidRPr="00F23FFB">
              <w:rPr>
                <w:rFonts w:ascii="Times New Roman" w:eastAsia="Calibri" w:hAnsi="Times New Roman" w:cs="Times New Roman"/>
                <w:b/>
                <w:sz w:val="20"/>
                <w:szCs w:val="20"/>
                <w:lang w:eastAsia="hr-HR"/>
              </w:rPr>
              <w:t>2A</w:t>
            </w:r>
          </w:p>
        </w:tc>
      </w:tr>
      <w:tr w:rsidR="00F76F0A" w:rsidRPr="00F23FFB" w14:paraId="54523FC3" w14:textId="77777777" w:rsidTr="00F23FFB">
        <w:trPr>
          <w:trHeight w:val="532"/>
        </w:trPr>
        <w:tc>
          <w:tcPr>
            <w:tcW w:w="1188" w:type="dxa"/>
          </w:tcPr>
          <w:p w14:paraId="2528C799" w14:textId="780B9693" w:rsidR="00F76F0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b/>
                <w:bCs/>
                <w:sz w:val="20"/>
                <w:szCs w:val="20"/>
              </w:rPr>
              <w:t>10</w:t>
            </w:r>
            <w:r w:rsidR="00F76F0A" w:rsidRPr="00F23FFB">
              <w:rPr>
                <w:rFonts w:ascii="Times New Roman" w:hAnsi="Times New Roman" w:cs="Times New Roman"/>
                <w:b/>
                <w:bCs/>
                <w:sz w:val="20"/>
                <w:szCs w:val="20"/>
              </w:rPr>
              <w:t>.</w:t>
            </w:r>
          </w:p>
        </w:tc>
        <w:tc>
          <w:tcPr>
            <w:tcW w:w="9835" w:type="dxa"/>
            <w:gridSpan w:val="3"/>
          </w:tcPr>
          <w:p w14:paraId="32CF4336" w14:textId="41B5A916" w:rsidR="00F76F0A" w:rsidRPr="00F23FFB" w:rsidRDefault="00F76F0A" w:rsidP="00F76F0A">
            <w:pPr>
              <w:autoSpaceDE w:val="0"/>
              <w:autoSpaceDN w:val="0"/>
              <w:adjustRightInd w:val="0"/>
              <w:rPr>
                <w:rFonts w:ascii="Times New Roman" w:hAnsi="Times New Roman" w:cs="Times New Roman"/>
                <w:b/>
                <w:sz w:val="20"/>
                <w:szCs w:val="20"/>
                <w:lang w:eastAsia="hr-HR"/>
              </w:rPr>
            </w:pPr>
            <w:r w:rsidRPr="00F23FFB">
              <w:rPr>
                <w:rFonts w:ascii="Times New Roman" w:eastAsia="Calibri" w:hAnsi="Times New Roman" w:cs="Times New Roman"/>
                <w:b/>
                <w:sz w:val="20"/>
                <w:szCs w:val="20"/>
                <w:lang w:eastAsia="hr-HR"/>
              </w:rPr>
              <w:t>Ulaganje u prilagodbu novouvedenim standardima</w:t>
            </w:r>
            <w:r w:rsidRPr="00F23FFB">
              <w:rPr>
                <w:rFonts w:ascii="Times New Roman" w:hAnsi="Times New Roman" w:cs="Times New Roman"/>
                <w:b/>
                <w:sz w:val="20"/>
                <w:szCs w:val="20"/>
              </w:rPr>
              <w:t xml:space="preserve"> </w:t>
            </w:r>
            <w:r w:rsidRPr="00F23FFB">
              <w:rPr>
                <w:rFonts w:ascii="Times New Roman" w:eastAsia="Calibri" w:hAnsi="Times New Roman" w:cs="Times New Roman"/>
                <w:b/>
                <w:sz w:val="20"/>
                <w:szCs w:val="20"/>
                <w:lang w:eastAsia="hr-HR"/>
              </w:rPr>
              <w:t>sukladno članku 17. Uredbe 1305/2013</w:t>
            </w:r>
          </w:p>
        </w:tc>
      </w:tr>
      <w:tr w:rsidR="00F76F0A" w:rsidRPr="00F23FFB" w14:paraId="564EAE83" w14:textId="77777777" w:rsidTr="008A4DAC">
        <w:trPr>
          <w:trHeight w:val="532"/>
        </w:trPr>
        <w:tc>
          <w:tcPr>
            <w:tcW w:w="1188" w:type="dxa"/>
          </w:tcPr>
          <w:p w14:paraId="0D0B7EEE" w14:textId="0DF518F3" w:rsidR="00F76F0A" w:rsidRPr="00F23FFB" w:rsidRDefault="00B8326A" w:rsidP="000A6024">
            <w:pPr>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F76F0A" w:rsidRPr="00F23FFB">
              <w:rPr>
                <w:rFonts w:ascii="Times New Roman" w:hAnsi="Times New Roman" w:cs="Times New Roman"/>
                <w:bCs/>
                <w:sz w:val="20"/>
                <w:szCs w:val="20"/>
              </w:rPr>
              <w:t>.1</w:t>
            </w:r>
          </w:p>
        </w:tc>
        <w:tc>
          <w:tcPr>
            <w:tcW w:w="7938" w:type="dxa"/>
          </w:tcPr>
          <w:p w14:paraId="0D112F7B" w14:textId="39DF6D27" w:rsidR="00F76F0A" w:rsidRPr="00F23FFB" w:rsidRDefault="00F76F0A" w:rsidP="00E505FF">
            <w:pPr>
              <w:autoSpaceDE w:val="0"/>
              <w:autoSpaceDN w:val="0"/>
              <w:adjustRightInd w:val="0"/>
              <w:jc w:val="both"/>
              <w:rPr>
                <w:rFonts w:ascii="Times New Roman" w:eastAsia="Calibri" w:hAnsi="Times New Roman" w:cs="Times New Roman"/>
                <w:sz w:val="20"/>
                <w:szCs w:val="20"/>
                <w:lang w:eastAsia="hr-HR"/>
              </w:rPr>
            </w:pPr>
            <w:r w:rsidRPr="00F23FFB">
              <w:rPr>
                <w:rFonts w:ascii="Times New Roman" w:eastAsia="Calibri" w:hAnsi="Times New Roman" w:cs="Times New Roman"/>
                <w:sz w:val="20"/>
                <w:szCs w:val="20"/>
                <w:lang w:eastAsia="hr-HR"/>
              </w:rPr>
              <w:t>- prilagodba novouvedenim standardi</w:t>
            </w:r>
            <w:r w:rsidR="000F37F4">
              <w:rPr>
                <w:rFonts w:ascii="Times New Roman" w:eastAsia="Calibri" w:hAnsi="Times New Roman" w:cs="Times New Roman"/>
                <w:sz w:val="20"/>
                <w:szCs w:val="20"/>
                <w:lang w:eastAsia="hr-HR"/>
              </w:rPr>
              <w:t>ma u skladu s člankom 17. Uredbe (EU) br</w:t>
            </w:r>
            <w:r w:rsidRPr="00F23FFB">
              <w:rPr>
                <w:rFonts w:ascii="Times New Roman" w:eastAsia="Calibri" w:hAnsi="Times New Roman" w:cs="Times New Roman"/>
                <w:sz w:val="20"/>
                <w:szCs w:val="20"/>
                <w:lang w:eastAsia="hr-HR"/>
              </w:rPr>
              <w:t>. 1305/2013</w:t>
            </w:r>
          </w:p>
        </w:tc>
        <w:tc>
          <w:tcPr>
            <w:tcW w:w="850" w:type="dxa"/>
          </w:tcPr>
          <w:p w14:paraId="67572BF1" w14:textId="7F920F55" w:rsidR="00F76F0A" w:rsidRPr="00F23FFB" w:rsidRDefault="00F76F0A" w:rsidP="004C4149">
            <w:pPr>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6B</w:t>
            </w:r>
          </w:p>
        </w:tc>
        <w:tc>
          <w:tcPr>
            <w:tcW w:w="1047" w:type="dxa"/>
          </w:tcPr>
          <w:p w14:paraId="163DA77A" w14:textId="24D09123" w:rsidR="00F76F0A" w:rsidRPr="00F23FFB" w:rsidRDefault="00F76F0A" w:rsidP="004C4149">
            <w:pPr>
              <w:autoSpaceDE w:val="0"/>
              <w:autoSpaceDN w:val="0"/>
              <w:adjustRightInd w:val="0"/>
              <w:jc w:val="center"/>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2A</w:t>
            </w:r>
          </w:p>
        </w:tc>
      </w:tr>
      <w:tr w:rsidR="004703AD" w:rsidRPr="00F23FFB" w14:paraId="6F350E10" w14:textId="77777777" w:rsidTr="008A4DAC">
        <w:trPr>
          <w:trHeight w:val="561"/>
        </w:trPr>
        <w:tc>
          <w:tcPr>
            <w:tcW w:w="1188" w:type="dxa"/>
          </w:tcPr>
          <w:p w14:paraId="7265112D" w14:textId="0E4005F3" w:rsidR="004703AD" w:rsidRPr="00F23FFB" w:rsidRDefault="00B8326A" w:rsidP="000A6024">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11</w:t>
            </w:r>
            <w:r w:rsidR="004703AD" w:rsidRPr="00F23FFB">
              <w:rPr>
                <w:rFonts w:ascii="Times New Roman" w:hAnsi="Times New Roman" w:cs="Times New Roman"/>
                <w:b/>
                <w:sz w:val="20"/>
                <w:szCs w:val="20"/>
              </w:rPr>
              <w:t>.</w:t>
            </w:r>
          </w:p>
        </w:tc>
        <w:tc>
          <w:tcPr>
            <w:tcW w:w="9835" w:type="dxa"/>
            <w:gridSpan w:val="3"/>
          </w:tcPr>
          <w:p w14:paraId="52E9D249" w14:textId="030B1CF0" w:rsidR="004703AD" w:rsidRPr="00F23FFB" w:rsidRDefault="004703AD" w:rsidP="004703AD">
            <w:pPr>
              <w:autoSpaceDE w:val="0"/>
              <w:autoSpaceDN w:val="0"/>
              <w:adjustRightInd w:val="0"/>
              <w:jc w:val="both"/>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 xml:space="preserve">Ulaganje u uređenje i trajnije poboljšanje kvalitete poljoprivrednog zemljišta u svrhu poljoprivredne proizvodnje (privođenje poljoprivrednog zemljišta kulturi), u svrhu realizacije projekta. </w:t>
            </w:r>
          </w:p>
        </w:tc>
      </w:tr>
      <w:tr w:rsidR="00F76F0A" w:rsidRPr="00F23FFB" w14:paraId="44060A84" w14:textId="77777777" w:rsidTr="008A4DAC">
        <w:tc>
          <w:tcPr>
            <w:tcW w:w="1188" w:type="dxa"/>
          </w:tcPr>
          <w:p w14:paraId="616969F5" w14:textId="0BD56005" w:rsidR="00F76F0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w:t>
            </w:r>
            <w:r w:rsidR="00F76F0A" w:rsidRPr="00F23FFB">
              <w:rPr>
                <w:rFonts w:ascii="Times New Roman" w:hAnsi="Times New Roman" w:cs="Times New Roman"/>
                <w:sz w:val="20"/>
                <w:szCs w:val="20"/>
              </w:rPr>
              <w:t>.1</w:t>
            </w:r>
          </w:p>
        </w:tc>
        <w:tc>
          <w:tcPr>
            <w:tcW w:w="7938" w:type="dxa"/>
          </w:tcPr>
          <w:p w14:paraId="2412B672" w14:textId="77777777" w:rsidR="00F76F0A" w:rsidRPr="00F23FFB" w:rsidRDefault="00F76F0A" w:rsidP="002D4AE5">
            <w:pPr>
              <w:spacing w:after="0" w:line="240" w:lineRule="auto"/>
              <w:jc w:val="both"/>
              <w:rPr>
                <w:rFonts w:ascii="Times New Roman" w:hAnsi="Times New Roman" w:cs="Times New Roman"/>
                <w:b/>
                <w:sz w:val="20"/>
                <w:szCs w:val="20"/>
                <w:lang w:eastAsia="hr-HR"/>
              </w:rPr>
            </w:pPr>
            <w:r w:rsidRPr="00F23FFB">
              <w:rPr>
                <w:rFonts w:ascii="Times New Roman" w:eastAsia="Calibri" w:hAnsi="Times New Roman" w:cs="Times New Roman"/>
                <w:sz w:val="20"/>
                <w:szCs w:val="20"/>
                <w:lang w:eastAsia="hr-HR"/>
              </w:rPr>
              <w:t>- krčenje jednogodišnjeg i višegodišnjeg raslinja, uklanjanje kamenja i dr.</w:t>
            </w:r>
          </w:p>
        </w:tc>
        <w:tc>
          <w:tcPr>
            <w:tcW w:w="850" w:type="dxa"/>
            <w:vMerge w:val="restart"/>
          </w:tcPr>
          <w:p w14:paraId="7CEDF01A" w14:textId="3F8AC924" w:rsidR="00F76F0A" w:rsidRPr="00F23FFB" w:rsidRDefault="00F76F0A" w:rsidP="004C4149">
            <w:pPr>
              <w:jc w:val="center"/>
              <w:rPr>
                <w:rFonts w:ascii="Times New Roman" w:hAnsi="Times New Roman" w:cs="Times New Roman"/>
                <w:b/>
                <w:sz w:val="20"/>
                <w:szCs w:val="20"/>
              </w:rPr>
            </w:pPr>
            <w:r w:rsidRPr="00F23FFB">
              <w:rPr>
                <w:rFonts w:ascii="Times New Roman" w:hAnsi="Times New Roman" w:cs="Times New Roman"/>
                <w:b/>
                <w:sz w:val="20"/>
                <w:szCs w:val="20"/>
                <w:lang w:eastAsia="hr-HR"/>
              </w:rPr>
              <w:t>6B</w:t>
            </w:r>
          </w:p>
        </w:tc>
        <w:tc>
          <w:tcPr>
            <w:tcW w:w="1047" w:type="dxa"/>
            <w:vMerge w:val="restart"/>
          </w:tcPr>
          <w:p w14:paraId="4F211A98" w14:textId="770B23EB" w:rsidR="00F76F0A" w:rsidRPr="00F23FFB" w:rsidRDefault="00F76F0A" w:rsidP="004C4149">
            <w:pPr>
              <w:spacing w:after="0" w:line="240" w:lineRule="auto"/>
              <w:jc w:val="center"/>
              <w:rPr>
                <w:rFonts w:ascii="Times New Roman" w:eastAsia="Calibri" w:hAnsi="Times New Roman" w:cs="Times New Roman"/>
                <w:b/>
                <w:sz w:val="20"/>
                <w:szCs w:val="20"/>
                <w:lang w:eastAsia="hr-HR"/>
              </w:rPr>
            </w:pPr>
            <w:r w:rsidRPr="00F23FFB">
              <w:rPr>
                <w:rFonts w:ascii="Times New Roman" w:eastAsia="Calibri" w:hAnsi="Times New Roman" w:cs="Times New Roman"/>
                <w:b/>
                <w:sz w:val="20"/>
                <w:szCs w:val="20"/>
                <w:lang w:eastAsia="hr-HR"/>
              </w:rPr>
              <w:t>2A, 4C</w:t>
            </w:r>
          </w:p>
        </w:tc>
      </w:tr>
      <w:tr w:rsidR="00F76F0A" w:rsidRPr="00F23FFB" w14:paraId="52A2D28E" w14:textId="77777777" w:rsidTr="008A4DAC">
        <w:tc>
          <w:tcPr>
            <w:tcW w:w="1188" w:type="dxa"/>
          </w:tcPr>
          <w:p w14:paraId="36CE46DD" w14:textId="686D5FC1" w:rsidR="00F76F0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w:t>
            </w:r>
            <w:r w:rsidR="00F76F0A" w:rsidRPr="00F23FFB">
              <w:rPr>
                <w:rFonts w:ascii="Times New Roman" w:hAnsi="Times New Roman" w:cs="Times New Roman"/>
                <w:sz w:val="20"/>
                <w:szCs w:val="20"/>
              </w:rPr>
              <w:t>.2</w:t>
            </w:r>
          </w:p>
        </w:tc>
        <w:tc>
          <w:tcPr>
            <w:tcW w:w="7938" w:type="dxa"/>
          </w:tcPr>
          <w:p w14:paraId="22816F1E" w14:textId="77777777" w:rsidR="00F76F0A" w:rsidRPr="00F23FFB" w:rsidRDefault="00F76F0A" w:rsidP="002D4AE5">
            <w:pPr>
              <w:jc w:val="both"/>
              <w:rPr>
                <w:rFonts w:ascii="Times New Roman" w:eastAsia="Calibri" w:hAnsi="Times New Roman" w:cs="Times New Roman"/>
                <w:sz w:val="20"/>
                <w:szCs w:val="20"/>
                <w:lang w:eastAsia="hr-HR"/>
              </w:rPr>
            </w:pPr>
            <w:r w:rsidRPr="00F23FFB">
              <w:rPr>
                <w:rFonts w:ascii="Times New Roman" w:hAnsi="Times New Roman" w:cs="Times New Roman"/>
                <w:sz w:val="20"/>
                <w:szCs w:val="20"/>
              </w:rPr>
              <w:t>- kalcifikacija i ostale mjere za poboljšanje polj. zemljišta</w:t>
            </w:r>
          </w:p>
        </w:tc>
        <w:tc>
          <w:tcPr>
            <w:tcW w:w="850" w:type="dxa"/>
            <w:vMerge/>
          </w:tcPr>
          <w:p w14:paraId="5A909BC7" w14:textId="1782E6D3" w:rsidR="00F76F0A" w:rsidRPr="00F23FFB" w:rsidRDefault="00F76F0A" w:rsidP="004663A8">
            <w:pPr>
              <w:jc w:val="center"/>
              <w:rPr>
                <w:rFonts w:ascii="Times New Roman" w:hAnsi="Times New Roman" w:cs="Times New Roman"/>
                <w:b/>
                <w:sz w:val="20"/>
                <w:szCs w:val="20"/>
              </w:rPr>
            </w:pPr>
          </w:p>
        </w:tc>
        <w:tc>
          <w:tcPr>
            <w:tcW w:w="1047" w:type="dxa"/>
            <w:vMerge/>
          </w:tcPr>
          <w:p w14:paraId="78B4FEE0" w14:textId="23C42A7D" w:rsidR="00F76F0A" w:rsidRPr="00F23FFB" w:rsidRDefault="00F76F0A" w:rsidP="004663A8">
            <w:pPr>
              <w:jc w:val="center"/>
              <w:rPr>
                <w:rFonts w:ascii="Times New Roman" w:hAnsi="Times New Roman" w:cs="Times New Roman"/>
                <w:b/>
                <w:sz w:val="20"/>
                <w:szCs w:val="20"/>
              </w:rPr>
            </w:pPr>
          </w:p>
        </w:tc>
      </w:tr>
      <w:tr w:rsidR="00F76F0A" w:rsidRPr="00F23FFB" w14:paraId="7CF441A2" w14:textId="77777777" w:rsidTr="008A4DAC">
        <w:tc>
          <w:tcPr>
            <w:tcW w:w="1188" w:type="dxa"/>
          </w:tcPr>
          <w:p w14:paraId="7DF2E669" w14:textId="6429B169" w:rsidR="00F76F0A" w:rsidRPr="00F23FFB" w:rsidRDefault="00B8326A" w:rsidP="000A602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w:t>
            </w:r>
            <w:r w:rsidR="00F76F0A" w:rsidRPr="00F23FFB">
              <w:rPr>
                <w:rFonts w:ascii="Times New Roman" w:hAnsi="Times New Roman" w:cs="Times New Roman"/>
                <w:sz w:val="20"/>
                <w:szCs w:val="20"/>
              </w:rPr>
              <w:t>.3</w:t>
            </w:r>
          </w:p>
        </w:tc>
        <w:tc>
          <w:tcPr>
            <w:tcW w:w="7938" w:type="dxa"/>
          </w:tcPr>
          <w:p w14:paraId="6A7E4A7F" w14:textId="6B3BB00C" w:rsidR="00F76F0A" w:rsidRPr="00F23FFB" w:rsidRDefault="00F76F0A" w:rsidP="002D4AE5">
            <w:pPr>
              <w:jc w:val="both"/>
              <w:rPr>
                <w:rFonts w:ascii="Times New Roman" w:hAnsi="Times New Roman" w:cs="Times New Roman"/>
                <w:sz w:val="20"/>
                <w:szCs w:val="20"/>
              </w:rPr>
            </w:pPr>
            <w:r w:rsidRPr="00F23FFB">
              <w:rPr>
                <w:rFonts w:ascii="Times New Roman" w:hAnsi="Times New Roman" w:cs="Times New Roman"/>
                <w:sz w:val="20"/>
                <w:szCs w:val="20"/>
              </w:rPr>
              <w:t>- ostale nespomenute radnje vezane uz poboljšanje kvalitete poljoprivrednog zemljišta u svrhu poljoprivredne proizvodnje</w:t>
            </w:r>
          </w:p>
        </w:tc>
        <w:tc>
          <w:tcPr>
            <w:tcW w:w="850" w:type="dxa"/>
            <w:vMerge/>
          </w:tcPr>
          <w:p w14:paraId="09FCC9D3" w14:textId="77777777" w:rsidR="00F76F0A" w:rsidRPr="00F23FFB" w:rsidRDefault="00F76F0A" w:rsidP="004663A8">
            <w:pPr>
              <w:jc w:val="center"/>
              <w:rPr>
                <w:rFonts w:ascii="Times New Roman" w:hAnsi="Times New Roman" w:cs="Times New Roman"/>
                <w:b/>
                <w:sz w:val="20"/>
                <w:szCs w:val="20"/>
              </w:rPr>
            </w:pPr>
          </w:p>
        </w:tc>
        <w:tc>
          <w:tcPr>
            <w:tcW w:w="1047" w:type="dxa"/>
            <w:vMerge/>
          </w:tcPr>
          <w:p w14:paraId="41D75568" w14:textId="77777777" w:rsidR="00F76F0A" w:rsidRPr="00F23FFB" w:rsidRDefault="00F76F0A" w:rsidP="004663A8">
            <w:pPr>
              <w:jc w:val="center"/>
              <w:rPr>
                <w:rFonts w:ascii="Times New Roman" w:hAnsi="Times New Roman" w:cs="Times New Roman"/>
                <w:b/>
                <w:sz w:val="20"/>
                <w:szCs w:val="20"/>
              </w:rPr>
            </w:pPr>
          </w:p>
        </w:tc>
      </w:tr>
      <w:tr w:rsidR="002D4AE5" w:rsidRPr="00F23FFB" w14:paraId="3ABB2692" w14:textId="77777777" w:rsidTr="008A4DAC">
        <w:trPr>
          <w:trHeight w:val="1556"/>
        </w:trPr>
        <w:tc>
          <w:tcPr>
            <w:tcW w:w="1188" w:type="dxa"/>
          </w:tcPr>
          <w:p w14:paraId="4B74831A" w14:textId="5E978878" w:rsidR="002D4AE5" w:rsidRPr="00F23FFB" w:rsidRDefault="00B8326A" w:rsidP="000A6024">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lastRenderedPageBreak/>
              <w:t>12</w:t>
            </w:r>
            <w:r w:rsidR="004703AD" w:rsidRPr="00F23FFB">
              <w:rPr>
                <w:rFonts w:ascii="Times New Roman" w:hAnsi="Times New Roman" w:cs="Times New Roman"/>
                <w:b/>
                <w:sz w:val="20"/>
                <w:szCs w:val="20"/>
              </w:rPr>
              <w:t>.</w:t>
            </w:r>
          </w:p>
        </w:tc>
        <w:tc>
          <w:tcPr>
            <w:tcW w:w="9835" w:type="dxa"/>
            <w:gridSpan w:val="3"/>
          </w:tcPr>
          <w:p w14:paraId="4FD65D67" w14:textId="77777777" w:rsidR="002D4AE5" w:rsidRPr="00F23FFB" w:rsidRDefault="002D4AE5" w:rsidP="002D4AE5">
            <w:pPr>
              <w:autoSpaceDE w:val="0"/>
              <w:autoSpaceDN w:val="0"/>
              <w:adjustRightInd w:val="0"/>
              <w:jc w:val="both"/>
              <w:rPr>
                <w:rFonts w:ascii="Times New Roman" w:hAnsi="Times New Roman" w:cs="Times New Roman"/>
                <w:b/>
                <w:bCs/>
                <w:iCs/>
                <w:sz w:val="20"/>
                <w:szCs w:val="20"/>
              </w:rPr>
            </w:pPr>
            <w:r w:rsidRPr="00F23FFB">
              <w:rPr>
                <w:rFonts w:ascii="Times New Roman" w:hAnsi="Times New Roman" w:cs="Times New Roman"/>
                <w:b/>
                <w:bCs/>
                <w:sz w:val="20"/>
                <w:szCs w:val="20"/>
              </w:rPr>
              <w:t>Opći troškovi (ostalo)</w:t>
            </w:r>
          </w:p>
          <w:p w14:paraId="6DCA13E7"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lang w:eastAsia="hr-HR"/>
              </w:rPr>
              <w:t>-</w:t>
            </w:r>
            <w:r w:rsidRPr="00F23FFB">
              <w:rPr>
                <w:rFonts w:ascii="Times New Roman" w:hAnsi="Times New Roman" w:cs="Times New Roman"/>
                <w:sz w:val="20"/>
                <w:szCs w:val="20"/>
              </w:rPr>
              <w:t xml:space="preserve"> troškovi pripreme poslovnog plana,</w:t>
            </w:r>
          </w:p>
          <w:p w14:paraId="7C6A7CCD"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rPr>
              <w:t xml:space="preserve">- troškovi pripreme dokumentacije za </w:t>
            </w:r>
            <w:r w:rsidR="00E505FF" w:rsidRPr="00F23FFB">
              <w:rPr>
                <w:rFonts w:ascii="Times New Roman" w:hAnsi="Times New Roman" w:cs="Times New Roman"/>
                <w:sz w:val="20"/>
                <w:szCs w:val="20"/>
              </w:rPr>
              <w:t>n</w:t>
            </w:r>
            <w:r w:rsidRPr="00F23FFB">
              <w:rPr>
                <w:rFonts w:ascii="Times New Roman" w:hAnsi="Times New Roman" w:cs="Times New Roman"/>
                <w:sz w:val="20"/>
                <w:szCs w:val="20"/>
              </w:rPr>
              <w:t>atječaj,</w:t>
            </w:r>
          </w:p>
          <w:p w14:paraId="1C42B64B"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rPr>
              <w:t>- troškovi projektno - tehničke dokumentacije, geodetskih podloga i elaborata,</w:t>
            </w:r>
          </w:p>
          <w:p w14:paraId="46580B6D" w14:textId="77777777" w:rsidR="002D4AE5" w:rsidRPr="00F23FFB" w:rsidRDefault="002D4AE5" w:rsidP="002D4AE5">
            <w:pPr>
              <w:tabs>
                <w:tab w:val="left" w:pos="360"/>
              </w:tabs>
              <w:spacing w:after="0" w:line="240" w:lineRule="auto"/>
              <w:jc w:val="both"/>
              <w:rPr>
                <w:rFonts w:ascii="Times New Roman" w:hAnsi="Times New Roman" w:cs="Times New Roman"/>
                <w:b/>
                <w:bCs/>
                <w:sz w:val="20"/>
                <w:szCs w:val="20"/>
              </w:rPr>
            </w:pPr>
            <w:r w:rsidRPr="00F23FFB">
              <w:rPr>
                <w:rFonts w:ascii="Times New Roman" w:hAnsi="Times New Roman" w:cs="Times New Roman"/>
                <w:sz w:val="20"/>
                <w:szCs w:val="20"/>
              </w:rPr>
              <w:t>- usluge arhitekata, inženjera i konzultanata, studije izvedivosti.</w:t>
            </w:r>
          </w:p>
        </w:tc>
      </w:tr>
      <w:tr w:rsidR="002D4AE5" w:rsidRPr="00F23FFB" w14:paraId="0E776FA9" w14:textId="77777777" w:rsidTr="008A4DAC">
        <w:trPr>
          <w:trHeight w:val="2125"/>
        </w:trPr>
        <w:tc>
          <w:tcPr>
            <w:tcW w:w="1188" w:type="dxa"/>
          </w:tcPr>
          <w:p w14:paraId="38C37DF0" w14:textId="2E1315A8" w:rsidR="002D4AE5" w:rsidRPr="00F23FFB" w:rsidRDefault="00B8326A" w:rsidP="000A6024">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13</w:t>
            </w:r>
            <w:r w:rsidR="004703AD" w:rsidRPr="00F23FFB">
              <w:rPr>
                <w:rFonts w:ascii="Times New Roman" w:hAnsi="Times New Roman" w:cs="Times New Roman"/>
                <w:b/>
                <w:sz w:val="20"/>
                <w:szCs w:val="20"/>
              </w:rPr>
              <w:t>.</w:t>
            </w:r>
          </w:p>
        </w:tc>
        <w:tc>
          <w:tcPr>
            <w:tcW w:w="9835" w:type="dxa"/>
            <w:gridSpan w:val="3"/>
          </w:tcPr>
          <w:p w14:paraId="3EC3444B" w14:textId="77777777" w:rsidR="002D4AE5" w:rsidRPr="00F23FFB" w:rsidRDefault="002D4AE5" w:rsidP="002D4AE5">
            <w:pPr>
              <w:autoSpaceDE w:val="0"/>
              <w:autoSpaceDN w:val="0"/>
              <w:adjustRightInd w:val="0"/>
              <w:jc w:val="both"/>
              <w:rPr>
                <w:rFonts w:ascii="Times New Roman" w:hAnsi="Times New Roman" w:cs="Times New Roman"/>
                <w:sz w:val="20"/>
                <w:szCs w:val="20"/>
                <w:highlight w:val="green"/>
              </w:rPr>
            </w:pPr>
            <w:r w:rsidRPr="00F23FFB">
              <w:rPr>
                <w:rFonts w:ascii="Times New Roman" w:hAnsi="Times New Roman" w:cs="Times New Roman"/>
                <w:b/>
                <w:sz w:val="20"/>
                <w:szCs w:val="20"/>
                <w:lang w:eastAsia="hr-HR"/>
              </w:rPr>
              <w:t xml:space="preserve">Nematerijalna ulaganja </w:t>
            </w:r>
          </w:p>
          <w:p w14:paraId="641FBE7F"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4"/>
                <w:szCs w:val="20"/>
              </w:rPr>
              <w:t xml:space="preserve">- </w:t>
            </w:r>
            <w:r w:rsidRPr="00F23FFB">
              <w:rPr>
                <w:rFonts w:ascii="Times New Roman" w:hAnsi="Times New Roman" w:cs="Times New Roman"/>
                <w:sz w:val="20"/>
                <w:szCs w:val="20"/>
              </w:rPr>
              <w:t xml:space="preserve">kupnja ili razvoj računalnih programa, </w:t>
            </w:r>
          </w:p>
          <w:p w14:paraId="30DBF264"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rPr>
              <w:t xml:space="preserve">- kupnja prava na patente i licence, </w:t>
            </w:r>
          </w:p>
          <w:p w14:paraId="00EEC185"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rPr>
              <w:t>- autorska prava,</w:t>
            </w:r>
          </w:p>
          <w:p w14:paraId="6282C0F7"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rPr>
              <w:t xml:space="preserve">- registracija i održavanje žigova, </w:t>
            </w:r>
          </w:p>
          <w:p w14:paraId="4D319FAB" w14:textId="77777777" w:rsidR="002D4AE5" w:rsidRPr="00F23FFB" w:rsidRDefault="002D4AE5" w:rsidP="002D4AE5">
            <w:pPr>
              <w:tabs>
                <w:tab w:val="left" w:pos="360"/>
              </w:tabs>
              <w:spacing w:after="0" w:line="240" w:lineRule="auto"/>
              <w:jc w:val="both"/>
              <w:rPr>
                <w:rFonts w:ascii="Times New Roman" w:hAnsi="Times New Roman" w:cs="Times New Roman"/>
                <w:sz w:val="20"/>
                <w:szCs w:val="20"/>
              </w:rPr>
            </w:pPr>
            <w:r w:rsidRPr="00F23FFB">
              <w:rPr>
                <w:rFonts w:ascii="Times New Roman" w:hAnsi="Times New Roman" w:cs="Times New Roman"/>
                <w:sz w:val="20"/>
                <w:szCs w:val="20"/>
              </w:rPr>
              <w:t>- sustav kvalitete i</w:t>
            </w:r>
          </w:p>
          <w:p w14:paraId="03C7438F" w14:textId="77777777" w:rsidR="002D4AE5" w:rsidRPr="00F23FFB" w:rsidRDefault="002D4AE5" w:rsidP="00175E86">
            <w:pPr>
              <w:tabs>
                <w:tab w:val="left" w:pos="360"/>
              </w:tabs>
              <w:spacing w:after="0" w:line="240" w:lineRule="auto"/>
              <w:jc w:val="both"/>
              <w:rPr>
                <w:rFonts w:ascii="Times New Roman" w:hAnsi="Times New Roman" w:cs="Times New Roman"/>
                <w:b/>
                <w:sz w:val="20"/>
                <w:szCs w:val="20"/>
                <w:lang w:eastAsia="hr-HR"/>
              </w:rPr>
            </w:pPr>
            <w:r w:rsidRPr="00F23FFB">
              <w:rPr>
                <w:rFonts w:ascii="Times New Roman" w:hAnsi="Times New Roman" w:cs="Times New Roman"/>
                <w:sz w:val="20"/>
                <w:szCs w:val="20"/>
              </w:rPr>
              <w:t>- ostala nematerijalna ulaganja povezana s materijalnim ulaganjem.</w:t>
            </w:r>
          </w:p>
        </w:tc>
      </w:tr>
    </w:tbl>
    <w:p w14:paraId="17036E67" w14:textId="77777777" w:rsidR="0054551C" w:rsidRPr="00F23FFB" w:rsidRDefault="0054551C" w:rsidP="008846D0">
      <w:pPr>
        <w:spacing w:before="120" w:after="120"/>
        <w:rPr>
          <w:rFonts w:ascii="Times New Roman" w:hAnsi="Times New Roman" w:cs="Times New Roman"/>
          <w:b/>
          <w:i/>
          <w:sz w:val="24"/>
          <w:szCs w:val="24"/>
        </w:rPr>
      </w:pPr>
    </w:p>
    <w:p w14:paraId="5C61CD4C" w14:textId="77777777" w:rsidR="004703AD" w:rsidRPr="00F23FFB" w:rsidRDefault="004703AD" w:rsidP="008846D0">
      <w:pPr>
        <w:spacing w:before="120" w:after="120"/>
        <w:rPr>
          <w:rFonts w:ascii="Times New Roman" w:hAnsi="Times New Roman" w:cs="Times New Roman"/>
          <w:b/>
          <w:i/>
          <w:sz w:val="24"/>
          <w:szCs w:val="24"/>
        </w:rPr>
      </w:pPr>
    </w:p>
    <w:p w14:paraId="79AF2E3F" w14:textId="77777777" w:rsidR="008846D0" w:rsidRPr="00F23FFB" w:rsidRDefault="008846D0" w:rsidP="007B12B1">
      <w:pPr>
        <w:autoSpaceDE w:val="0"/>
        <w:autoSpaceDN w:val="0"/>
        <w:adjustRightInd w:val="0"/>
        <w:rPr>
          <w:rFonts w:ascii="Times New Roman" w:hAnsi="Times New Roman" w:cs="Times New Roman"/>
          <w:b/>
          <w:sz w:val="20"/>
          <w:szCs w:val="20"/>
          <w:u w:val="single"/>
          <w:lang w:eastAsia="hr-HR"/>
        </w:rPr>
      </w:pPr>
      <w:r w:rsidRPr="00F23FFB">
        <w:rPr>
          <w:rFonts w:ascii="Times New Roman" w:hAnsi="Times New Roman" w:cs="Times New Roman"/>
          <w:b/>
          <w:sz w:val="20"/>
          <w:szCs w:val="20"/>
          <w:u w:val="single"/>
          <w:lang w:eastAsia="hr-HR"/>
        </w:rPr>
        <w:t>Lista dozvoljenih radova vez</w:t>
      </w:r>
      <w:r w:rsidR="005805ED" w:rsidRPr="00F23FFB">
        <w:rPr>
          <w:rFonts w:ascii="Times New Roman" w:hAnsi="Times New Roman" w:cs="Times New Roman"/>
          <w:b/>
          <w:sz w:val="20"/>
          <w:szCs w:val="20"/>
          <w:u w:val="single"/>
          <w:lang w:eastAsia="hr-HR"/>
        </w:rPr>
        <w:t>ano uz</w:t>
      </w:r>
      <w:r w:rsidR="00267169" w:rsidRPr="00F23FFB">
        <w:rPr>
          <w:rFonts w:ascii="Times New Roman" w:hAnsi="Times New Roman" w:cs="Times New Roman"/>
          <w:b/>
          <w:sz w:val="20"/>
          <w:szCs w:val="20"/>
          <w:u w:val="single"/>
          <w:lang w:eastAsia="hr-HR"/>
        </w:rPr>
        <w:t xml:space="preserve"> </w:t>
      </w:r>
      <w:r w:rsidR="005805ED" w:rsidRPr="00F23FFB">
        <w:rPr>
          <w:rFonts w:ascii="Times New Roman" w:hAnsi="Times New Roman" w:cs="Times New Roman"/>
          <w:b/>
          <w:sz w:val="20"/>
          <w:szCs w:val="20"/>
          <w:u w:val="single"/>
          <w:lang w:eastAsia="hr-HR"/>
        </w:rPr>
        <w:t>građenje</w:t>
      </w:r>
    </w:p>
    <w:p w14:paraId="508E1601" w14:textId="77777777" w:rsidR="008846D0" w:rsidRPr="00F23FFB" w:rsidRDefault="008846D0" w:rsidP="00953A8A">
      <w:pPr>
        <w:autoSpaceDE w:val="0"/>
        <w:autoSpaceDN w:val="0"/>
        <w:adjustRightInd w:val="0"/>
        <w:spacing w:after="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A. GRAĐEVINSKI RADOVI</w:t>
      </w:r>
    </w:p>
    <w:p w14:paraId="75EF0C96"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 Pripremni radovi</w:t>
      </w:r>
    </w:p>
    <w:p w14:paraId="6EC2C9BB"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2. Rušenja i demontaže</w:t>
      </w:r>
    </w:p>
    <w:p w14:paraId="41C1F2DC"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3. Zemljani radovi</w:t>
      </w:r>
    </w:p>
    <w:p w14:paraId="488EB95D"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4. Betonski radovi</w:t>
      </w:r>
    </w:p>
    <w:p w14:paraId="2669FDA7" w14:textId="5C60255A" w:rsidR="00102B52"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5. Armirano-betonski radovi</w:t>
      </w:r>
      <w:r w:rsidR="00102B52" w:rsidRPr="00F23FFB">
        <w:rPr>
          <w:rFonts w:ascii="Times New Roman" w:hAnsi="Times New Roman" w:cs="Times New Roman"/>
          <w:sz w:val="20"/>
          <w:szCs w:val="20"/>
          <w:lang w:eastAsia="hr-HR"/>
        </w:rPr>
        <w:t xml:space="preserve"> i armi</w:t>
      </w:r>
      <w:r w:rsidR="007C2B1F" w:rsidRPr="00F23FFB">
        <w:rPr>
          <w:rFonts w:ascii="Times New Roman" w:hAnsi="Times New Roman" w:cs="Times New Roman"/>
          <w:sz w:val="20"/>
          <w:szCs w:val="20"/>
          <w:lang w:eastAsia="hr-HR"/>
        </w:rPr>
        <w:t>ra</w:t>
      </w:r>
      <w:r w:rsidR="00102B52" w:rsidRPr="00F23FFB">
        <w:rPr>
          <w:rFonts w:ascii="Times New Roman" w:hAnsi="Times New Roman" w:cs="Times New Roman"/>
          <w:sz w:val="20"/>
          <w:szCs w:val="20"/>
          <w:lang w:eastAsia="hr-HR"/>
        </w:rPr>
        <w:t xml:space="preserve">čki radovi </w:t>
      </w:r>
    </w:p>
    <w:p w14:paraId="4B34B37A"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6. Montažerski radovi</w:t>
      </w:r>
    </w:p>
    <w:p w14:paraId="3FD637EC"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7.Tesarski radovi</w:t>
      </w:r>
    </w:p>
    <w:p w14:paraId="182C2218"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8. Zidarski radovi</w:t>
      </w:r>
    </w:p>
    <w:p w14:paraId="70249F86" w14:textId="77777777" w:rsidR="00211339"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9. Čelična konstrukcija</w:t>
      </w:r>
    </w:p>
    <w:p w14:paraId="4808C959" w14:textId="77777777" w:rsidR="008846D0"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10</w:t>
      </w:r>
      <w:r w:rsidR="008846D0" w:rsidRPr="00F23FFB">
        <w:rPr>
          <w:rFonts w:ascii="Times New Roman" w:hAnsi="Times New Roman" w:cs="Times New Roman"/>
          <w:sz w:val="20"/>
          <w:szCs w:val="20"/>
          <w:lang w:eastAsia="hr-HR"/>
        </w:rPr>
        <w:t xml:space="preserve">. </w:t>
      </w:r>
      <w:r w:rsidR="004C077E" w:rsidRPr="00F23FFB">
        <w:rPr>
          <w:rFonts w:ascii="Times New Roman" w:hAnsi="Times New Roman" w:cs="Times New Roman"/>
          <w:sz w:val="20"/>
          <w:szCs w:val="20"/>
          <w:lang w:eastAsia="hr-HR"/>
        </w:rPr>
        <w:t>Izolatorski</w:t>
      </w:r>
      <w:r w:rsidR="008846D0" w:rsidRPr="00F23FFB">
        <w:rPr>
          <w:rFonts w:ascii="Times New Roman" w:hAnsi="Times New Roman" w:cs="Times New Roman"/>
          <w:sz w:val="20"/>
          <w:szCs w:val="20"/>
          <w:lang w:eastAsia="hr-HR"/>
        </w:rPr>
        <w:t xml:space="preserve"> radovi</w:t>
      </w:r>
    </w:p>
    <w:p w14:paraId="142123F1" w14:textId="77777777" w:rsidR="008846D0"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11</w:t>
      </w:r>
      <w:r w:rsidR="008846D0" w:rsidRPr="00F23FFB">
        <w:rPr>
          <w:rFonts w:ascii="Times New Roman" w:hAnsi="Times New Roman" w:cs="Times New Roman"/>
          <w:sz w:val="20"/>
          <w:szCs w:val="20"/>
          <w:lang w:eastAsia="hr-HR"/>
        </w:rPr>
        <w:t>. Krovopokrivački radovi</w:t>
      </w:r>
    </w:p>
    <w:p w14:paraId="566C8866" w14:textId="77777777" w:rsidR="008846D0" w:rsidRPr="00F23FFB" w:rsidRDefault="008846D0" w:rsidP="00953A8A">
      <w:pPr>
        <w:autoSpaceDE w:val="0"/>
        <w:autoSpaceDN w:val="0"/>
        <w:adjustRightInd w:val="0"/>
        <w:spacing w:after="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B. OBRTNIČKI RADOVI</w:t>
      </w:r>
    </w:p>
    <w:p w14:paraId="1CB9A592" w14:textId="77777777" w:rsidR="008846D0"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w:t>
      </w:r>
      <w:r w:rsidR="008846D0" w:rsidRPr="00F23FFB">
        <w:rPr>
          <w:rFonts w:ascii="Times New Roman" w:hAnsi="Times New Roman" w:cs="Times New Roman"/>
          <w:sz w:val="20"/>
          <w:szCs w:val="20"/>
          <w:lang w:eastAsia="hr-HR"/>
        </w:rPr>
        <w:t>. Limarski radovi</w:t>
      </w:r>
    </w:p>
    <w:p w14:paraId="191196D3"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2. Stolarski radovi</w:t>
      </w:r>
    </w:p>
    <w:p w14:paraId="52D3ECC0"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3. Bravarski radovi</w:t>
      </w:r>
    </w:p>
    <w:p w14:paraId="272E6242"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4. Staklarski radovi</w:t>
      </w:r>
    </w:p>
    <w:p w14:paraId="397C5605"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5. Gips-kartonski radovi</w:t>
      </w:r>
    </w:p>
    <w:p w14:paraId="71FCC1B3"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6. Podne i zidne obloge</w:t>
      </w:r>
    </w:p>
    <w:p w14:paraId="089FDF99"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7. Kamenarski radovi</w:t>
      </w:r>
    </w:p>
    <w:p w14:paraId="7851B5E3"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8. Keramičarski radovi</w:t>
      </w:r>
    </w:p>
    <w:p w14:paraId="71BBC657"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9. Parketarski radovi</w:t>
      </w:r>
    </w:p>
    <w:p w14:paraId="4BB4E1A1" w14:textId="77777777" w:rsidR="008846D0"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w:t>
      </w:r>
      <w:r w:rsidR="008846D0" w:rsidRPr="00F23FFB">
        <w:rPr>
          <w:rFonts w:ascii="Times New Roman" w:hAnsi="Times New Roman" w:cs="Times New Roman"/>
          <w:sz w:val="20"/>
          <w:szCs w:val="20"/>
          <w:lang w:eastAsia="hr-HR"/>
        </w:rPr>
        <w:t>0. Soboslikarsko-ličilački radovi</w:t>
      </w:r>
    </w:p>
    <w:p w14:paraId="7540B839" w14:textId="77777777" w:rsidR="008846D0"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w:t>
      </w:r>
      <w:r w:rsidR="008846D0" w:rsidRPr="00F23FFB">
        <w:rPr>
          <w:rFonts w:ascii="Times New Roman" w:hAnsi="Times New Roman" w:cs="Times New Roman"/>
          <w:sz w:val="20"/>
          <w:szCs w:val="20"/>
          <w:lang w:eastAsia="hr-HR"/>
        </w:rPr>
        <w:t xml:space="preserve">1. </w:t>
      </w:r>
      <w:r w:rsidR="004C077E" w:rsidRPr="00F23FFB">
        <w:rPr>
          <w:rFonts w:ascii="Times New Roman" w:hAnsi="Times New Roman" w:cs="Times New Roman"/>
          <w:sz w:val="20"/>
          <w:szCs w:val="20"/>
          <w:lang w:eastAsia="hr-HR"/>
        </w:rPr>
        <w:t>Fasaderki</w:t>
      </w:r>
      <w:r w:rsidR="008846D0" w:rsidRPr="00F23FFB">
        <w:rPr>
          <w:rFonts w:ascii="Times New Roman" w:hAnsi="Times New Roman" w:cs="Times New Roman"/>
          <w:sz w:val="20"/>
          <w:szCs w:val="20"/>
          <w:lang w:eastAsia="hr-HR"/>
        </w:rPr>
        <w:t xml:space="preserve"> radovi</w:t>
      </w:r>
    </w:p>
    <w:p w14:paraId="4EE861A3" w14:textId="77777777" w:rsidR="008846D0" w:rsidRPr="00F23FFB" w:rsidRDefault="008846D0" w:rsidP="00953A8A">
      <w:pPr>
        <w:autoSpaceDE w:val="0"/>
        <w:autoSpaceDN w:val="0"/>
        <w:adjustRightInd w:val="0"/>
        <w:spacing w:after="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C. INSTALATERSKI RADOVI</w:t>
      </w:r>
    </w:p>
    <w:p w14:paraId="43F678AA"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1. Elektroinstalacije</w:t>
      </w:r>
    </w:p>
    <w:p w14:paraId="617FF26A" w14:textId="77777777" w:rsidR="008846D0" w:rsidRPr="00F23FFB" w:rsidRDefault="008846D0"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2. Instalacije vodovoda i kanalizacije</w:t>
      </w:r>
      <w:r w:rsidR="00211339" w:rsidRPr="00F23FFB">
        <w:rPr>
          <w:rFonts w:ascii="Times New Roman" w:hAnsi="Times New Roman" w:cs="Times New Roman"/>
          <w:sz w:val="20"/>
          <w:szCs w:val="20"/>
          <w:lang w:eastAsia="hr-HR"/>
        </w:rPr>
        <w:t xml:space="preserve"> </w:t>
      </w:r>
      <w:r w:rsidR="00102B52" w:rsidRPr="00F23FFB">
        <w:rPr>
          <w:rFonts w:ascii="Times New Roman" w:hAnsi="Times New Roman" w:cs="Times New Roman"/>
          <w:sz w:val="20"/>
          <w:szCs w:val="20"/>
          <w:lang w:eastAsia="hr-HR"/>
        </w:rPr>
        <w:t>i zaštite od požara</w:t>
      </w:r>
    </w:p>
    <w:p w14:paraId="0483B27D" w14:textId="77777777" w:rsidR="00211339"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3. Sanitarna oprema</w:t>
      </w:r>
    </w:p>
    <w:p w14:paraId="4B63210D" w14:textId="77777777" w:rsidR="008846D0"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4</w:t>
      </w:r>
      <w:r w:rsidR="008846D0" w:rsidRPr="00F23FFB">
        <w:rPr>
          <w:rFonts w:ascii="Times New Roman" w:hAnsi="Times New Roman" w:cs="Times New Roman"/>
          <w:sz w:val="20"/>
          <w:szCs w:val="20"/>
          <w:lang w:eastAsia="hr-HR"/>
        </w:rPr>
        <w:t>. Strojarske instalacije</w:t>
      </w:r>
    </w:p>
    <w:p w14:paraId="34F7E00B" w14:textId="77777777" w:rsidR="00211339" w:rsidRPr="00F23FFB" w:rsidRDefault="00102B52"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5. Instalacija plina, grijanja, hlađenja i ventilacije</w:t>
      </w:r>
    </w:p>
    <w:p w14:paraId="05066252" w14:textId="6559AA94" w:rsidR="007C2B1F" w:rsidRPr="00F23FFB" w:rsidRDefault="007C2B1F" w:rsidP="00953A8A">
      <w:pPr>
        <w:autoSpaceDE w:val="0"/>
        <w:autoSpaceDN w:val="0"/>
        <w:adjustRightInd w:val="0"/>
        <w:spacing w:after="0"/>
        <w:rPr>
          <w:rFonts w:ascii="Times New Roman" w:hAnsi="Times New Roman" w:cs="Times New Roman"/>
          <w:sz w:val="20"/>
          <w:szCs w:val="20"/>
          <w:lang w:eastAsia="hr-HR"/>
        </w:rPr>
      </w:pPr>
      <w:r w:rsidRPr="00F23FFB">
        <w:rPr>
          <w:rFonts w:ascii="Times New Roman" w:hAnsi="Times New Roman" w:cs="Times New Roman"/>
          <w:sz w:val="20"/>
          <w:szCs w:val="20"/>
          <w:lang w:eastAsia="hr-HR"/>
        </w:rPr>
        <w:t>6. Instalacija solarnih panela</w:t>
      </w:r>
    </w:p>
    <w:p w14:paraId="49253623" w14:textId="77777777" w:rsidR="008846D0" w:rsidRPr="00F23FFB" w:rsidRDefault="008846D0" w:rsidP="00953A8A">
      <w:pPr>
        <w:autoSpaceDE w:val="0"/>
        <w:autoSpaceDN w:val="0"/>
        <w:adjustRightInd w:val="0"/>
        <w:spacing w:after="0"/>
        <w:rPr>
          <w:rFonts w:ascii="Times New Roman" w:hAnsi="Times New Roman" w:cs="Times New Roman"/>
          <w:b/>
          <w:sz w:val="20"/>
          <w:szCs w:val="20"/>
          <w:lang w:eastAsia="hr-HR"/>
        </w:rPr>
      </w:pPr>
      <w:r w:rsidRPr="00F23FFB">
        <w:rPr>
          <w:rFonts w:ascii="Times New Roman" w:hAnsi="Times New Roman" w:cs="Times New Roman"/>
          <w:b/>
          <w:sz w:val="20"/>
          <w:szCs w:val="20"/>
          <w:lang w:eastAsia="hr-HR"/>
        </w:rPr>
        <w:t>D. UREĐENJE OKOLIŠA I PRISTUPNIH PUTEVA</w:t>
      </w:r>
    </w:p>
    <w:sectPr w:rsidR="008846D0" w:rsidRPr="00F23FF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AF7FE" w14:textId="77777777" w:rsidR="00AD2F28" w:rsidRDefault="00AD2F28" w:rsidP="00BB6545">
      <w:pPr>
        <w:spacing w:after="0" w:line="240" w:lineRule="auto"/>
      </w:pPr>
      <w:r>
        <w:separator/>
      </w:r>
    </w:p>
  </w:endnote>
  <w:endnote w:type="continuationSeparator" w:id="0">
    <w:p w14:paraId="3B1BB4BE" w14:textId="77777777" w:rsidR="00AD2F28" w:rsidRDefault="00AD2F28" w:rsidP="00BB6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2F99A" w14:textId="77777777" w:rsidR="00F23FFB" w:rsidRDefault="00F23FF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0428" w14:textId="77777777" w:rsidR="00F23FFB" w:rsidRDefault="00F23FFB">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8F60" w14:textId="77777777" w:rsidR="00F23FFB" w:rsidRDefault="00F23FF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CC373" w14:textId="77777777" w:rsidR="00AD2F28" w:rsidRDefault="00AD2F28" w:rsidP="00BB6545">
      <w:pPr>
        <w:spacing w:after="0" w:line="240" w:lineRule="auto"/>
      </w:pPr>
      <w:r>
        <w:separator/>
      </w:r>
    </w:p>
  </w:footnote>
  <w:footnote w:type="continuationSeparator" w:id="0">
    <w:p w14:paraId="342D9B67" w14:textId="77777777" w:rsidR="00AD2F28" w:rsidRDefault="00AD2F28" w:rsidP="00BB6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38AE" w14:textId="77777777" w:rsidR="00F23FFB" w:rsidRDefault="00F23FF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9A874" w14:textId="7B03475E" w:rsidR="00F23FFB" w:rsidRPr="002F32F4" w:rsidRDefault="00F23FFB">
    <w:pPr>
      <w:pStyle w:val="Zaglavlje"/>
      <w:rPr>
        <w:b/>
      </w:rPr>
    </w:pPr>
    <w:r w:rsidRPr="002F32F4">
      <w:rPr>
        <w:b/>
      </w:rPr>
      <w:t>PRILOG I</w:t>
    </w:r>
    <w:r>
      <w:rPr>
        <w:b/>
      </w:rPr>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AA22" w14:textId="77777777" w:rsidR="00F23FFB" w:rsidRDefault="00F23FF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A7C"/>
    <w:multiLevelType w:val="hybridMultilevel"/>
    <w:tmpl w:val="A9A6B906"/>
    <w:lvl w:ilvl="0" w:tplc="5178E070">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533336"/>
    <w:multiLevelType w:val="hybridMultilevel"/>
    <w:tmpl w:val="10EA2094"/>
    <w:lvl w:ilvl="0" w:tplc="4378D362">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0ED712FF"/>
    <w:multiLevelType w:val="hybridMultilevel"/>
    <w:tmpl w:val="968C0908"/>
    <w:lvl w:ilvl="0" w:tplc="F798133E">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251DD6"/>
    <w:multiLevelType w:val="hybridMultilevel"/>
    <w:tmpl w:val="C5C24D26"/>
    <w:lvl w:ilvl="0" w:tplc="55A288D4">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CF90928"/>
    <w:multiLevelType w:val="hybridMultilevel"/>
    <w:tmpl w:val="4EE8957E"/>
    <w:lvl w:ilvl="0" w:tplc="4E4AEA12">
      <w:numFmt w:val="bullet"/>
      <w:lvlText w:val="-"/>
      <w:lvlJc w:val="left"/>
      <w:pPr>
        <w:ind w:left="720" w:hanging="360"/>
      </w:pPr>
      <w:rPr>
        <w:rFonts w:ascii="Times New Roman" w:eastAsia="Times New Roman"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7A62A3A"/>
    <w:multiLevelType w:val="hybridMultilevel"/>
    <w:tmpl w:val="C6F42A76"/>
    <w:lvl w:ilvl="0" w:tplc="1A5C8D14">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5171745"/>
    <w:multiLevelType w:val="hybridMultilevel"/>
    <w:tmpl w:val="C1A2D72E"/>
    <w:lvl w:ilvl="0" w:tplc="CFBE69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B4E7F8F"/>
    <w:multiLevelType w:val="hybridMultilevel"/>
    <w:tmpl w:val="61125B2A"/>
    <w:lvl w:ilvl="0" w:tplc="5C522B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681349E"/>
    <w:multiLevelType w:val="hybridMultilevel"/>
    <w:tmpl w:val="BD6C89B4"/>
    <w:lvl w:ilvl="0" w:tplc="F5FC7818">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8500EB9"/>
    <w:multiLevelType w:val="hybridMultilevel"/>
    <w:tmpl w:val="3BBC066A"/>
    <w:lvl w:ilvl="0" w:tplc="B538D01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8B65AC0"/>
    <w:multiLevelType w:val="hybridMultilevel"/>
    <w:tmpl w:val="00AAEEE0"/>
    <w:lvl w:ilvl="0" w:tplc="F1587026">
      <w:start w:val="9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8E73734"/>
    <w:multiLevelType w:val="hybridMultilevel"/>
    <w:tmpl w:val="3D2AE06E"/>
    <w:lvl w:ilvl="0" w:tplc="A4FE2420">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04B2F1C"/>
    <w:multiLevelType w:val="hybridMultilevel"/>
    <w:tmpl w:val="CB90081E"/>
    <w:lvl w:ilvl="0" w:tplc="47E0AC2E">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58C4470"/>
    <w:multiLevelType w:val="hybridMultilevel"/>
    <w:tmpl w:val="FA94A27C"/>
    <w:lvl w:ilvl="0" w:tplc="ECDC4A04">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D99248B"/>
    <w:multiLevelType w:val="hybridMultilevel"/>
    <w:tmpl w:val="62EC86A0"/>
    <w:lvl w:ilvl="0" w:tplc="83D61CA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39271590">
    <w:abstractNumId w:val="9"/>
  </w:num>
  <w:num w:numId="2" w16cid:durableId="370957218">
    <w:abstractNumId w:val="8"/>
  </w:num>
  <w:num w:numId="3" w16cid:durableId="1813519633">
    <w:abstractNumId w:val="7"/>
  </w:num>
  <w:num w:numId="4" w16cid:durableId="95298514">
    <w:abstractNumId w:val="4"/>
  </w:num>
  <w:num w:numId="5" w16cid:durableId="820120550">
    <w:abstractNumId w:val="14"/>
  </w:num>
  <w:num w:numId="6" w16cid:durableId="1721125953">
    <w:abstractNumId w:val="10"/>
  </w:num>
  <w:num w:numId="7" w16cid:durableId="380256244">
    <w:abstractNumId w:val="1"/>
  </w:num>
  <w:num w:numId="8" w16cid:durableId="962031180">
    <w:abstractNumId w:val="11"/>
  </w:num>
  <w:num w:numId="9" w16cid:durableId="31004927">
    <w:abstractNumId w:val="5"/>
  </w:num>
  <w:num w:numId="10" w16cid:durableId="1889219746">
    <w:abstractNumId w:val="13"/>
  </w:num>
  <w:num w:numId="11" w16cid:durableId="164173385">
    <w:abstractNumId w:val="12"/>
  </w:num>
  <w:num w:numId="12" w16cid:durableId="1230187158">
    <w:abstractNumId w:val="3"/>
  </w:num>
  <w:num w:numId="13" w16cid:durableId="436802571">
    <w:abstractNumId w:val="2"/>
  </w:num>
  <w:num w:numId="14" w16cid:durableId="613906246">
    <w:abstractNumId w:val="0"/>
  </w:num>
  <w:num w:numId="15" w16cid:durableId="59691285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ip Marušić">
    <w15:presenceInfo w15:providerId="Windows Live" w15:userId="33913af90b9e63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46D0"/>
    <w:rsid w:val="00000681"/>
    <w:rsid w:val="00001B4F"/>
    <w:rsid w:val="0000200A"/>
    <w:rsid w:val="00002BF3"/>
    <w:rsid w:val="00004076"/>
    <w:rsid w:val="000056E3"/>
    <w:rsid w:val="000063FE"/>
    <w:rsid w:val="000070E6"/>
    <w:rsid w:val="0000750D"/>
    <w:rsid w:val="00007B0A"/>
    <w:rsid w:val="00010300"/>
    <w:rsid w:val="00010363"/>
    <w:rsid w:val="000109B1"/>
    <w:rsid w:val="00011664"/>
    <w:rsid w:val="000121EE"/>
    <w:rsid w:val="00012878"/>
    <w:rsid w:val="00013A31"/>
    <w:rsid w:val="00013D8B"/>
    <w:rsid w:val="00014848"/>
    <w:rsid w:val="000148E4"/>
    <w:rsid w:val="0001499D"/>
    <w:rsid w:val="00014FA1"/>
    <w:rsid w:val="0001522C"/>
    <w:rsid w:val="000152E3"/>
    <w:rsid w:val="00015C0A"/>
    <w:rsid w:val="00015ECA"/>
    <w:rsid w:val="00016596"/>
    <w:rsid w:val="00016ABE"/>
    <w:rsid w:val="00017AA0"/>
    <w:rsid w:val="00017BC2"/>
    <w:rsid w:val="00017CEE"/>
    <w:rsid w:val="00017D0F"/>
    <w:rsid w:val="00017E38"/>
    <w:rsid w:val="00020452"/>
    <w:rsid w:val="00020568"/>
    <w:rsid w:val="000208C6"/>
    <w:rsid w:val="00020972"/>
    <w:rsid w:val="00020CE5"/>
    <w:rsid w:val="00020EC0"/>
    <w:rsid w:val="000210CA"/>
    <w:rsid w:val="000223F2"/>
    <w:rsid w:val="00022901"/>
    <w:rsid w:val="00022A70"/>
    <w:rsid w:val="00022D6B"/>
    <w:rsid w:val="000231D0"/>
    <w:rsid w:val="00023C4E"/>
    <w:rsid w:val="00024CEF"/>
    <w:rsid w:val="000265AF"/>
    <w:rsid w:val="000267A2"/>
    <w:rsid w:val="00026D09"/>
    <w:rsid w:val="00026D36"/>
    <w:rsid w:val="00027303"/>
    <w:rsid w:val="00027330"/>
    <w:rsid w:val="00027E69"/>
    <w:rsid w:val="00030050"/>
    <w:rsid w:val="0003039F"/>
    <w:rsid w:val="000303E4"/>
    <w:rsid w:val="00030726"/>
    <w:rsid w:val="00030D98"/>
    <w:rsid w:val="00031DD4"/>
    <w:rsid w:val="00032996"/>
    <w:rsid w:val="000333C0"/>
    <w:rsid w:val="00034A04"/>
    <w:rsid w:val="00034A56"/>
    <w:rsid w:val="00035507"/>
    <w:rsid w:val="0003567E"/>
    <w:rsid w:val="000369E5"/>
    <w:rsid w:val="00036A99"/>
    <w:rsid w:val="00036AC7"/>
    <w:rsid w:val="0003709D"/>
    <w:rsid w:val="00037C62"/>
    <w:rsid w:val="000402BA"/>
    <w:rsid w:val="00040417"/>
    <w:rsid w:val="00040643"/>
    <w:rsid w:val="00041DA8"/>
    <w:rsid w:val="00042441"/>
    <w:rsid w:val="00042458"/>
    <w:rsid w:val="000445A7"/>
    <w:rsid w:val="000459C0"/>
    <w:rsid w:val="00045D19"/>
    <w:rsid w:val="000469CA"/>
    <w:rsid w:val="00047D02"/>
    <w:rsid w:val="00047DA9"/>
    <w:rsid w:val="000518C6"/>
    <w:rsid w:val="00051AEB"/>
    <w:rsid w:val="000525D1"/>
    <w:rsid w:val="0005277A"/>
    <w:rsid w:val="00052F5B"/>
    <w:rsid w:val="00053B88"/>
    <w:rsid w:val="000541B3"/>
    <w:rsid w:val="00054B1D"/>
    <w:rsid w:val="00054BAF"/>
    <w:rsid w:val="00054DA8"/>
    <w:rsid w:val="00055153"/>
    <w:rsid w:val="00055C75"/>
    <w:rsid w:val="00055D9B"/>
    <w:rsid w:val="0005632A"/>
    <w:rsid w:val="000569BA"/>
    <w:rsid w:val="00056C16"/>
    <w:rsid w:val="00056C92"/>
    <w:rsid w:val="00056D74"/>
    <w:rsid w:val="00057F84"/>
    <w:rsid w:val="00060D58"/>
    <w:rsid w:val="000611FF"/>
    <w:rsid w:val="00061639"/>
    <w:rsid w:val="00061A10"/>
    <w:rsid w:val="00061C39"/>
    <w:rsid w:val="0006265D"/>
    <w:rsid w:val="0006274E"/>
    <w:rsid w:val="00062C09"/>
    <w:rsid w:val="000633B1"/>
    <w:rsid w:val="00063447"/>
    <w:rsid w:val="000638D8"/>
    <w:rsid w:val="00063E9E"/>
    <w:rsid w:val="00063EB1"/>
    <w:rsid w:val="0006407A"/>
    <w:rsid w:val="000645F1"/>
    <w:rsid w:val="00064EC8"/>
    <w:rsid w:val="00065091"/>
    <w:rsid w:val="000656C6"/>
    <w:rsid w:val="000660DB"/>
    <w:rsid w:val="00067B46"/>
    <w:rsid w:val="00067E52"/>
    <w:rsid w:val="00070113"/>
    <w:rsid w:val="0007062D"/>
    <w:rsid w:val="00070937"/>
    <w:rsid w:val="000718BE"/>
    <w:rsid w:val="00072549"/>
    <w:rsid w:val="000726D8"/>
    <w:rsid w:val="00072708"/>
    <w:rsid w:val="00072894"/>
    <w:rsid w:val="00072D00"/>
    <w:rsid w:val="000735E6"/>
    <w:rsid w:val="00073B43"/>
    <w:rsid w:val="00073CA9"/>
    <w:rsid w:val="00074370"/>
    <w:rsid w:val="000744BF"/>
    <w:rsid w:val="00074506"/>
    <w:rsid w:val="00075062"/>
    <w:rsid w:val="000754A8"/>
    <w:rsid w:val="00077235"/>
    <w:rsid w:val="00077726"/>
    <w:rsid w:val="00081316"/>
    <w:rsid w:val="00081572"/>
    <w:rsid w:val="00082044"/>
    <w:rsid w:val="0008253A"/>
    <w:rsid w:val="0008261A"/>
    <w:rsid w:val="00082D28"/>
    <w:rsid w:val="00083D57"/>
    <w:rsid w:val="0008443A"/>
    <w:rsid w:val="00084767"/>
    <w:rsid w:val="00084CAE"/>
    <w:rsid w:val="00084DA2"/>
    <w:rsid w:val="00084DC2"/>
    <w:rsid w:val="00084F01"/>
    <w:rsid w:val="00085D61"/>
    <w:rsid w:val="00085DFB"/>
    <w:rsid w:val="00085E68"/>
    <w:rsid w:val="000860B2"/>
    <w:rsid w:val="0008646D"/>
    <w:rsid w:val="00086678"/>
    <w:rsid w:val="00086704"/>
    <w:rsid w:val="0008670D"/>
    <w:rsid w:val="00086D14"/>
    <w:rsid w:val="00086E1A"/>
    <w:rsid w:val="000870B6"/>
    <w:rsid w:val="000874A7"/>
    <w:rsid w:val="00087619"/>
    <w:rsid w:val="00087A9E"/>
    <w:rsid w:val="00087AE9"/>
    <w:rsid w:val="00087C80"/>
    <w:rsid w:val="00087EAC"/>
    <w:rsid w:val="00091875"/>
    <w:rsid w:val="00091FC9"/>
    <w:rsid w:val="00092218"/>
    <w:rsid w:val="000933E4"/>
    <w:rsid w:val="00093777"/>
    <w:rsid w:val="00093805"/>
    <w:rsid w:val="00093CD8"/>
    <w:rsid w:val="00093D7C"/>
    <w:rsid w:val="000943A7"/>
    <w:rsid w:val="000958D0"/>
    <w:rsid w:val="00095A05"/>
    <w:rsid w:val="00095E40"/>
    <w:rsid w:val="00096E2D"/>
    <w:rsid w:val="0009759E"/>
    <w:rsid w:val="00097C5B"/>
    <w:rsid w:val="000A0396"/>
    <w:rsid w:val="000A0731"/>
    <w:rsid w:val="000A0A7A"/>
    <w:rsid w:val="000A0D23"/>
    <w:rsid w:val="000A10A2"/>
    <w:rsid w:val="000A18B0"/>
    <w:rsid w:val="000A1B49"/>
    <w:rsid w:val="000A279F"/>
    <w:rsid w:val="000A2C69"/>
    <w:rsid w:val="000A2C72"/>
    <w:rsid w:val="000A416F"/>
    <w:rsid w:val="000A477A"/>
    <w:rsid w:val="000A4A94"/>
    <w:rsid w:val="000A4B04"/>
    <w:rsid w:val="000A4E48"/>
    <w:rsid w:val="000A500A"/>
    <w:rsid w:val="000A530E"/>
    <w:rsid w:val="000A5405"/>
    <w:rsid w:val="000A5A0C"/>
    <w:rsid w:val="000A6024"/>
    <w:rsid w:val="000A67C3"/>
    <w:rsid w:val="000A7851"/>
    <w:rsid w:val="000A7ABC"/>
    <w:rsid w:val="000B0B40"/>
    <w:rsid w:val="000B0B96"/>
    <w:rsid w:val="000B1173"/>
    <w:rsid w:val="000B1239"/>
    <w:rsid w:val="000B168C"/>
    <w:rsid w:val="000B1C9B"/>
    <w:rsid w:val="000B1F89"/>
    <w:rsid w:val="000B24AA"/>
    <w:rsid w:val="000B288F"/>
    <w:rsid w:val="000B2BCA"/>
    <w:rsid w:val="000B2F52"/>
    <w:rsid w:val="000B435B"/>
    <w:rsid w:val="000B4CBE"/>
    <w:rsid w:val="000B5A6B"/>
    <w:rsid w:val="000B5CB2"/>
    <w:rsid w:val="000B6619"/>
    <w:rsid w:val="000B7447"/>
    <w:rsid w:val="000B7CFB"/>
    <w:rsid w:val="000B7E65"/>
    <w:rsid w:val="000B7F71"/>
    <w:rsid w:val="000C0EF5"/>
    <w:rsid w:val="000C21C9"/>
    <w:rsid w:val="000C2B3B"/>
    <w:rsid w:val="000C2B4B"/>
    <w:rsid w:val="000C2BBC"/>
    <w:rsid w:val="000C352F"/>
    <w:rsid w:val="000C35DB"/>
    <w:rsid w:val="000C4524"/>
    <w:rsid w:val="000C5007"/>
    <w:rsid w:val="000C55EA"/>
    <w:rsid w:val="000C575F"/>
    <w:rsid w:val="000C5A30"/>
    <w:rsid w:val="000C5AF9"/>
    <w:rsid w:val="000C6118"/>
    <w:rsid w:val="000C62F0"/>
    <w:rsid w:val="000C77E6"/>
    <w:rsid w:val="000C7A66"/>
    <w:rsid w:val="000C7D75"/>
    <w:rsid w:val="000D0242"/>
    <w:rsid w:val="000D060E"/>
    <w:rsid w:val="000D08DA"/>
    <w:rsid w:val="000D09A3"/>
    <w:rsid w:val="000D1045"/>
    <w:rsid w:val="000D1390"/>
    <w:rsid w:val="000D237E"/>
    <w:rsid w:val="000D293C"/>
    <w:rsid w:val="000D34E5"/>
    <w:rsid w:val="000D3D0E"/>
    <w:rsid w:val="000D3E11"/>
    <w:rsid w:val="000D418A"/>
    <w:rsid w:val="000D4538"/>
    <w:rsid w:val="000D4FAA"/>
    <w:rsid w:val="000D54DB"/>
    <w:rsid w:val="000D5953"/>
    <w:rsid w:val="000D6057"/>
    <w:rsid w:val="000D728C"/>
    <w:rsid w:val="000D778D"/>
    <w:rsid w:val="000D7E0A"/>
    <w:rsid w:val="000E010C"/>
    <w:rsid w:val="000E026F"/>
    <w:rsid w:val="000E0370"/>
    <w:rsid w:val="000E0625"/>
    <w:rsid w:val="000E0943"/>
    <w:rsid w:val="000E1024"/>
    <w:rsid w:val="000E2C75"/>
    <w:rsid w:val="000E312C"/>
    <w:rsid w:val="000E3178"/>
    <w:rsid w:val="000E32F9"/>
    <w:rsid w:val="000E3547"/>
    <w:rsid w:val="000E3EB8"/>
    <w:rsid w:val="000E3FFD"/>
    <w:rsid w:val="000E4609"/>
    <w:rsid w:val="000E4D83"/>
    <w:rsid w:val="000E4ECF"/>
    <w:rsid w:val="000E50E0"/>
    <w:rsid w:val="000E67A4"/>
    <w:rsid w:val="000E6A74"/>
    <w:rsid w:val="000E6C9F"/>
    <w:rsid w:val="000E700A"/>
    <w:rsid w:val="000E71B2"/>
    <w:rsid w:val="000E7DC9"/>
    <w:rsid w:val="000F0C49"/>
    <w:rsid w:val="000F1265"/>
    <w:rsid w:val="000F164B"/>
    <w:rsid w:val="000F26EE"/>
    <w:rsid w:val="000F30B0"/>
    <w:rsid w:val="000F37F4"/>
    <w:rsid w:val="000F391B"/>
    <w:rsid w:val="000F484C"/>
    <w:rsid w:val="000F48B8"/>
    <w:rsid w:val="000F5360"/>
    <w:rsid w:val="000F5568"/>
    <w:rsid w:val="000F5915"/>
    <w:rsid w:val="000F5A8A"/>
    <w:rsid w:val="000F5C05"/>
    <w:rsid w:val="000F70B7"/>
    <w:rsid w:val="000F7429"/>
    <w:rsid w:val="001000E4"/>
    <w:rsid w:val="00100473"/>
    <w:rsid w:val="001005F6"/>
    <w:rsid w:val="001010B8"/>
    <w:rsid w:val="00101481"/>
    <w:rsid w:val="00101914"/>
    <w:rsid w:val="00101D58"/>
    <w:rsid w:val="0010231B"/>
    <w:rsid w:val="00102443"/>
    <w:rsid w:val="001026DB"/>
    <w:rsid w:val="00102B52"/>
    <w:rsid w:val="00103BA0"/>
    <w:rsid w:val="00103DFD"/>
    <w:rsid w:val="0010421C"/>
    <w:rsid w:val="00104389"/>
    <w:rsid w:val="00104BB5"/>
    <w:rsid w:val="00104CCB"/>
    <w:rsid w:val="00104DAE"/>
    <w:rsid w:val="0010624D"/>
    <w:rsid w:val="001062A5"/>
    <w:rsid w:val="00106533"/>
    <w:rsid w:val="00106E60"/>
    <w:rsid w:val="001070B6"/>
    <w:rsid w:val="0010720C"/>
    <w:rsid w:val="0010741F"/>
    <w:rsid w:val="00110857"/>
    <w:rsid w:val="00110A61"/>
    <w:rsid w:val="00110A94"/>
    <w:rsid w:val="00111695"/>
    <w:rsid w:val="001116D2"/>
    <w:rsid w:val="00112869"/>
    <w:rsid w:val="00112916"/>
    <w:rsid w:val="00112C46"/>
    <w:rsid w:val="00113692"/>
    <w:rsid w:val="00113868"/>
    <w:rsid w:val="001139F7"/>
    <w:rsid w:val="00113CDE"/>
    <w:rsid w:val="00113D2F"/>
    <w:rsid w:val="00113FC7"/>
    <w:rsid w:val="0011410D"/>
    <w:rsid w:val="00114358"/>
    <w:rsid w:val="00114930"/>
    <w:rsid w:val="00114BE7"/>
    <w:rsid w:val="001150F1"/>
    <w:rsid w:val="00115125"/>
    <w:rsid w:val="00115E32"/>
    <w:rsid w:val="001167C3"/>
    <w:rsid w:val="00116960"/>
    <w:rsid w:val="00116EC8"/>
    <w:rsid w:val="00117196"/>
    <w:rsid w:val="001205F5"/>
    <w:rsid w:val="001207DB"/>
    <w:rsid w:val="00120A52"/>
    <w:rsid w:val="00121360"/>
    <w:rsid w:val="001214AD"/>
    <w:rsid w:val="0012152B"/>
    <w:rsid w:val="00121665"/>
    <w:rsid w:val="00121AD2"/>
    <w:rsid w:val="00122677"/>
    <w:rsid w:val="00124FA9"/>
    <w:rsid w:val="0012576D"/>
    <w:rsid w:val="0012580F"/>
    <w:rsid w:val="001266DF"/>
    <w:rsid w:val="00126A7B"/>
    <w:rsid w:val="00126DB7"/>
    <w:rsid w:val="00127BFE"/>
    <w:rsid w:val="0013004F"/>
    <w:rsid w:val="00130266"/>
    <w:rsid w:val="001310A6"/>
    <w:rsid w:val="00132847"/>
    <w:rsid w:val="00132B60"/>
    <w:rsid w:val="00132BDC"/>
    <w:rsid w:val="00132CF0"/>
    <w:rsid w:val="001341C3"/>
    <w:rsid w:val="00134231"/>
    <w:rsid w:val="00135ADE"/>
    <w:rsid w:val="00135C6B"/>
    <w:rsid w:val="00135C79"/>
    <w:rsid w:val="00135D7F"/>
    <w:rsid w:val="001360FF"/>
    <w:rsid w:val="0013657D"/>
    <w:rsid w:val="001366BA"/>
    <w:rsid w:val="001371F7"/>
    <w:rsid w:val="00137E6F"/>
    <w:rsid w:val="00141B09"/>
    <w:rsid w:val="00142004"/>
    <w:rsid w:val="00142AC4"/>
    <w:rsid w:val="001430BA"/>
    <w:rsid w:val="00143212"/>
    <w:rsid w:val="00143353"/>
    <w:rsid w:val="001435A4"/>
    <w:rsid w:val="001441FC"/>
    <w:rsid w:val="001442AA"/>
    <w:rsid w:val="00144AD2"/>
    <w:rsid w:val="00145053"/>
    <w:rsid w:val="001454B1"/>
    <w:rsid w:val="00145714"/>
    <w:rsid w:val="001476DD"/>
    <w:rsid w:val="00147A9D"/>
    <w:rsid w:val="00147B5C"/>
    <w:rsid w:val="00147C67"/>
    <w:rsid w:val="00151036"/>
    <w:rsid w:val="00151C60"/>
    <w:rsid w:val="001522AC"/>
    <w:rsid w:val="00152357"/>
    <w:rsid w:val="00152D59"/>
    <w:rsid w:val="00152F96"/>
    <w:rsid w:val="001534AF"/>
    <w:rsid w:val="00153B02"/>
    <w:rsid w:val="0015425D"/>
    <w:rsid w:val="00154277"/>
    <w:rsid w:val="001542FB"/>
    <w:rsid w:val="00154393"/>
    <w:rsid w:val="001548DC"/>
    <w:rsid w:val="00154A5E"/>
    <w:rsid w:val="00157A19"/>
    <w:rsid w:val="0016025B"/>
    <w:rsid w:val="001602E4"/>
    <w:rsid w:val="00160540"/>
    <w:rsid w:val="0016069F"/>
    <w:rsid w:val="001618DC"/>
    <w:rsid w:val="0016214B"/>
    <w:rsid w:val="00162172"/>
    <w:rsid w:val="00162306"/>
    <w:rsid w:val="00162CE2"/>
    <w:rsid w:val="00162ED6"/>
    <w:rsid w:val="00163806"/>
    <w:rsid w:val="00163829"/>
    <w:rsid w:val="00163911"/>
    <w:rsid w:val="00163CD7"/>
    <w:rsid w:val="001640DA"/>
    <w:rsid w:val="001645A2"/>
    <w:rsid w:val="00164C1A"/>
    <w:rsid w:val="00164CF0"/>
    <w:rsid w:val="00165DEE"/>
    <w:rsid w:val="001668E2"/>
    <w:rsid w:val="00166AF6"/>
    <w:rsid w:val="001674FD"/>
    <w:rsid w:val="001710DD"/>
    <w:rsid w:val="001721FE"/>
    <w:rsid w:val="0017234B"/>
    <w:rsid w:val="00172CF2"/>
    <w:rsid w:val="00172FAE"/>
    <w:rsid w:val="0017306E"/>
    <w:rsid w:val="0017317C"/>
    <w:rsid w:val="00173408"/>
    <w:rsid w:val="00173806"/>
    <w:rsid w:val="001743EC"/>
    <w:rsid w:val="00174627"/>
    <w:rsid w:val="001747E8"/>
    <w:rsid w:val="00174DB1"/>
    <w:rsid w:val="00175954"/>
    <w:rsid w:val="00175DF3"/>
    <w:rsid w:val="00175E86"/>
    <w:rsid w:val="0017600E"/>
    <w:rsid w:val="001762C3"/>
    <w:rsid w:val="0017641A"/>
    <w:rsid w:val="001766EA"/>
    <w:rsid w:val="00176747"/>
    <w:rsid w:val="001767DB"/>
    <w:rsid w:val="00176B30"/>
    <w:rsid w:val="001771FD"/>
    <w:rsid w:val="00177217"/>
    <w:rsid w:val="001772FD"/>
    <w:rsid w:val="00177371"/>
    <w:rsid w:val="001816E4"/>
    <w:rsid w:val="00181702"/>
    <w:rsid w:val="001818D6"/>
    <w:rsid w:val="0018304B"/>
    <w:rsid w:val="001836E4"/>
    <w:rsid w:val="00183A26"/>
    <w:rsid w:val="001840A7"/>
    <w:rsid w:val="00184F37"/>
    <w:rsid w:val="00185360"/>
    <w:rsid w:val="00186703"/>
    <w:rsid w:val="00187DA4"/>
    <w:rsid w:val="00190BE1"/>
    <w:rsid w:val="0019185F"/>
    <w:rsid w:val="0019192F"/>
    <w:rsid w:val="00191F5C"/>
    <w:rsid w:val="00191FC9"/>
    <w:rsid w:val="00192495"/>
    <w:rsid w:val="00192AA9"/>
    <w:rsid w:val="00192B62"/>
    <w:rsid w:val="00193579"/>
    <w:rsid w:val="001944F7"/>
    <w:rsid w:val="00194BB5"/>
    <w:rsid w:val="00195393"/>
    <w:rsid w:val="0019554A"/>
    <w:rsid w:val="001956A1"/>
    <w:rsid w:val="00195850"/>
    <w:rsid w:val="00196E28"/>
    <w:rsid w:val="00197160"/>
    <w:rsid w:val="00197B66"/>
    <w:rsid w:val="00197C3C"/>
    <w:rsid w:val="00197F4D"/>
    <w:rsid w:val="001A0B0F"/>
    <w:rsid w:val="001A0E30"/>
    <w:rsid w:val="001A14E4"/>
    <w:rsid w:val="001A17E1"/>
    <w:rsid w:val="001A208D"/>
    <w:rsid w:val="001A28F1"/>
    <w:rsid w:val="001A3CB5"/>
    <w:rsid w:val="001A3E50"/>
    <w:rsid w:val="001A4820"/>
    <w:rsid w:val="001A4BCA"/>
    <w:rsid w:val="001A4CE6"/>
    <w:rsid w:val="001A5207"/>
    <w:rsid w:val="001A5B60"/>
    <w:rsid w:val="001A5F9D"/>
    <w:rsid w:val="001A744B"/>
    <w:rsid w:val="001A789A"/>
    <w:rsid w:val="001A7C14"/>
    <w:rsid w:val="001B01B8"/>
    <w:rsid w:val="001B1F4C"/>
    <w:rsid w:val="001B296D"/>
    <w:rsid w:val="001B2C65"/>
    <w:rsid w:val="001B3134"/>
    <w:rsid w:val="001B3A53"/>
    <w:rsid w:val="001B3F5F"/>
    <w:rsid w:val="001B4737"/>
    <w:rsid w:val="001B4926"/>
    <w:rsid w:val="001B4A80"/>
    <w:rsid w:val="001B6B84"/>
    <w:rsid w:val="001B7D92"/>
    <w:rsid w:val="001C0EBD"/>
    <w:rsid w:val="001C10FA"/>
    <w:rsid w:val="001C21F0"/>
    <w:rsid w:val="001C225B"/>
    <w:rsid w:val="001C29EE"/>
    <w:rsid w:val="001C2C98"/>
    <w:rsid w:val="001C32B1"/>
    <w:rsid w:val="001C3339"/>
    <w:rsid w:val="001C35D0"/>
    <w:rsid w:val="001C380B"/>
    <w:rsid w:val="001C392A"/>
    <w:rsid w:val="001C3B9B"/>
    <w:rsid w:val="001C4492"/>
    <w:rsid w:val="001C4745"/>
    <w:rsid w:val="001C5882"/>
    <w:rsid w:val="001C6052"/>
    <w:rsid w:val="001C6FEA"/>
    <w:rsid w:val="001C7197"/>
    <w:rsid w:val="001C7D38"/>
    <w:rsid w:val="001D0168"/>
    <w:rsid w:val="001D02D9"/>
    <w:rsid w:val="001D22E9"/>
    <w:rsid w:val="001D28DC"/>
    <w:rsid w:val="001D2FF8"/>
    <w:rsid w:val="001D306E"/>
    <w:rsid w:val="001D39C3"/>
    <w:rsid w:val="001D3D49"/>
    <w:rsid w:val="001D4026"/>
    <w:rsid w:val="001D4AFB"/>
    <w:rsid w:val="001D58DA"/>
    <w:rsid w:val="001D73BA"/>
    <w:rsid w:val="001E03D3"/>
    <w:rsid w:val="001E0CD9"/>
    <w:rsid w:val="001E15C0"/>
    <w:rsid w:val="001E178B"/>
    <w:rsid w:val="001E1B63"/>
    <w:rsid w:val="001E1BB2"/>
    <w:rsid w:val="001E1EEB"/>
    <w:rsid w:val="001E28C2"/>
    <w:rsid w:val="001E2C32"/>
    <w:rsid w:val="001E3255"/>
    <w:rsid w:val="001E47C0"/>
    <w:rsid w:val="001E5349"/>
    <w:rsid w:val="001E6289"/>
    <w:rsid w:val="001E650B"/>
    <w:rsid w:val="001E68A7"/>
    <w:rsid w:val="001E73C3"/>
    <w:rsid w:val="001E75B3"/>
    <w:rsid w:val="001F058A"/>
    <w:rsid w:val="001F14CE"/>
    <w:rsid w:val="001F189B"/>
    <w:rsid w:val="001F19A0"/>
    <w:rsid w:val="001F1CDD"/>
    <w:rsid w:val="001F1E78"/>
    <w:rsid w:val="001F2A66"/>
    <w:rsid w:val="001F2AC1"/>
    <w:rsid w:val="001F31A7"/>
    <w:rsid w:val="001F3260"/>
    <w:rsid w:val="001F3388"/>
    <w:rsid w:val="001F4288"/>
    <w:rsid w:val="001F589F"/>
    <w:rsid w:val="001F5903"/>
    <w:rsid w:val="001F6AD2"/>
    <w:rsid w:val="001F71AB"/>
    <w:rsid w:val="001F73F9"/>
    <w:rsid w:val="001F7722"/>
    <w:rsid w:val="001F7DBA"/>
    <w:rsid w:val="00200165"/>
    <w:rsid w:val="00200AF2"/>
    <w:rsid w:val="00200B8F"/>
    <w:rsid w:val="00200EA5"/>
    <w:rsid w:val="00201466"/>
    <w:rsid w:val="00201CAD"/>
    <w:rsid w:val="00201EB6"/>
    <w:rsid w:val="00202352"/>
    <w:rsid w:val="00202B61"/>
    <w:rsid w:val="00202CBF"/>
    <w:rsid w:val="002035A8"/>
    <w:rsid w:val="00203754"/>
    <w:rsid w:val="002043AB"/>
    <w:rsid w:val="0020442B"/>
    <w:rsid w:val="002046A6"/>
    <w:rsid w:val="0020489C"/>
    <w:rsid w:val="00204A72"/>
    <w:rsid w:val="00204E79"/>
    <w:rsid w:val="00205978"/>
    <w:rsid w:val="00205A88"/>
    <w:rsid w:val="00205BC4"/>
    <w:rsid w:val="00205CD7"/>
    <w:rsid w:val="00206405"/>
    <w:rsid w:val="002065EF"/>
    <w:rsid w:val="00206900"/>
    <w:rsid w:val="002072D1"/>
    <w:rsid w:val="002076DB"/>
    <w:rsid w:val="002077DA"/>
    <w:rsid w:val="00210494"/>
    <w:rsid w:val="00210CB9"/>
    <w:rsid w:val="00211339"/>
    <w:rsid w:val="002116FB"/>
    <w:rsid w:val="00211A47"/>
    <w:rsid w:val="002126D2"/>
    <w:rsid w:val="002129C9"/>
    <w:rsid w:val="00212D8F"/>
    <w:rsid w:val="00212DA9"/>
    <w:rsid w:val="0021318F"/>
    <w:rsid w:val="00213FD0"/>
    <w:rsid w:val="00214776"/>
    <w:rsid w:val="00214E30"/>
    <w:rsid w:val="002158BF"/>
    <w:rsid w:val="002175A4"/>
    <w:rsid w:val="00217805"/>
    <w:rsid w:val="00217BFC"/>
    <w:rsid w:val="00217E13"/>
    <w:rsid w:val="00220295"/>
    <w:rsid w:val="002202E3"/>
    <w:rsid w:val="002203F6"/>
    <w:rsid w:val="00220E1C"/>
    <w:rsid w:val="00220F25"/>
    <w:rsid w:val="00220F65"/>
    <w:rsid w:val="002223AA"/>
    <w:rsid w:val="00222AB8"/>
    <w:rsid w:val="00222DC9"/>
    <w:rsid w:val="00222ED4"/>
    <w:rsid w:val="002238E9"/>
    <w:rsid w:val="00223E38"/>
    <w:rsid w:val="00224069"/>
    <w:rsid w:val="002244F8"/>
    <w:rsid w:val="00224842"/>
    <w:rsid w:val="00224D1E"/>
    <w:rsid w:val="00225CA6"/>
    <w:rsid w:val="00225E0B"/>
    <w:rsid w:val="00226B18"/>
    <w:rsid w:val="00227974"/>
    <w:rsid w:val="00227BEC"/>
    <w:rsid w:val="00227EBC"/>
    <w:rsid w:val="00230132"/>
    <w:rsid w:val="0023092F"/>
    <w:rsid w:val="0023106B"/>
    <w:rsid w:val="00231213"/>
    <w:rsid w:val="00232E50"/>
    <w:rsid w:val="002333E2"/>
    <w:rsid w:val="00234696"/>
    <w:rsid w:val="00234B27"/>
    <w:rsid w:val="002352EE"/>
    <w:rsid w:val="00235B70"/>
    <w:rsid w:val="00235C2C"/>
    <w:rsid w:val="00235F81"/>
    <w:rsid w:val="00236099"/>
    <w:rsid w:val="0023663D"/>
    <w:rsid w:val="00236883"/>
    <w:rsid w:val="002371FF"/>
    <w:rsid w:val="00237367"/>
    <w:rsid w:val="00237838"/>
    <w:rsid w:val="00237D38"/>
    <w:rsid w:val="00240830"/>
    <w:rsid w:val="00240D5C"/>
    <w:rsid w:val="0024182D"/>
    <w:rsid w:val="00242022"/>
    <w:rsid w:val="0024259A"/>
    <w:rsid w:val="002426F0"/>
    <w:rsid w:val="00242841"/>
    <w:rsid w:val="00242E9C"/>
    <w:rsid w:val="0024391E"/>
    <w:rsid w:val="00243BEB"/>
    <w:rsid w:val="002448DC"/>
    <w:rsid w:val="00245612"/>
    <w:rsid w:val="002457A8"/>
    <w:rsid w:val="002467B5"/>
    <w:rsid w:val="00246B17"/>
    <w:rsid w:val="00246BFE"/>
    <w:rsid w:val="00246D92"/>
    <w:rsid w:val="002471AD"/>
    <w:rsid w:val="00247240"/>
    <w:rsid w:val="0024792C"/>
    <w:rsid w:val="00247D92"/>
    <w:rsid w:val="00250162"/>
    <w:rsid w:val="002508A4"/>
    <w:rsid w:val="002519D5"/>
    <w:rsid w:val="0025299F"/>
    <w:rsid w:val="00252EF7"/>
    <w:rsid w:val="002533F2"/>
    <w:rsid w:val="0025385B"/>
    <w:rsid w:val="00253D4A"/>
    <w:rsid w:val="00254C87"/>
    <w:rsid w:val="00256104"/>
    <w:rsid w:val="002561FC"/>
    <w:rsid w:val="0025699B"/>
    <w:rsid w:val="002569F3"/>
    <w:rsid w:val="002570D6"/>
    <w:rsid w:val="002578B2"/>
    <w:rsid w:val="00257C80"/>
    <w:rsid w:val="0026010F"/>
    <w:rsid w:val="0026012C"/>
    <w:rsid w:val="0026053C"/>
    <w:rsid w:val="002608AF"/>
    <w:rsid w:val="002610F8"/>
    <w:rsid w:val="002616C9"/>
    <w:rsid w:val="002629D0"/>
    <w:rsid w:val="00262A5C"/>
    <w:rsid w:val="00263468"/>
    <w:rsid w:val="002635C1"/>
    <w:rsid w:val="002635CD"/>
    <w:rsid w:val="00263774"/>
    <w:rsid w:val="00263A10"/>
    <w:rsid w:val="00263E1E"/>
    <w:rsid w:val="00263F2E"/>
    <w:rsid w:val="00265128"/>
    <w:rsid w:val="00266CEE"/>
    <w:rsid w:val="00267169"/>
    <w:rsid w:val="0026747F"/>
    <w:rsid w:val="0026767B"/>
    <w:rsid w:val="00270ABD"/>
    <w:rsid w:val="00271170"/>
    <w:rsid w:val="0027153D"/>
    <w:rsid w:val="00272233"/>
    <w:rsid w:val="00272D2A"/>
    <w:rsid w:val="00273339"/>
    <w:rsid w:val="00273453"/>
    <w:rsid w:val="00273E36"/>
    <w:rsid w:val="0027433C"/>
    <w:rsid w:val="00274836"/>
    <w:rsid w:val="002759FA"/>
    <w:rsid w:val="00275A92"/>
    <w:rsid w:val="00275E1C"/>
    <w:rsid w:val="002761BD"/>
    <w:rsid w:val="00276902"/>
    <w:rsid w:val="00276B8D"/>
    <w:rsid w:val="00276B98"/>
    <w:rsid w:val="00280578"/>
    <w:rsid w:val="00280D49"/>
    <w:rsid w:val="00280DAD"/>
    <w:rsid w:val="0028170F"/>
    <w:rsid w:val="00281C57"/>
    <w:rsid w:val="00281DF0"/>
    <w:rsid w:val="002820C5"/>
    <w:rsid w:val="002825E7"/>
    <w:rsid w:val="002827D1"/>
    <w:rsid w:val="00282B4F"/>
    <w:rsid w:val="002834FC"/>
    <w:rsid w:val="00284CBA"/>
    <w:rsid w:val="002857E9"/>
    <w:rsid w:val="00286034"/>
    <w:rsid w:val="00286E1B"/>
    <w:rsid w:val="00287D6C"/>
    <w:rsid w:val="0029093E"/>
    <w:rsid w:val="00290D53"/>
    <w:rsid w:val="0029140A"/>
    <w:rsid w:val="002916E5"/>
    <w:rsid w:val="002917F5"/>
    <w:rsid w:val="00291816"/>
    <w:rsid w:val="00291F97"/>
    <w:rsid w:val="00292376"/>
    <w:rsid w:val="002924D6"/>
    <w:rsid w:val="002924E5"/>
    <w:rsid w:val="00292C3E"/>
    <w:rsid w:val="002933DF"/>
    <w:rsid w:val="00293621"/>
    <w:rsid w:val="00293B63"/>
    <w:rsid w:val="0029447A"/>
    <w:rsid w:val="00294581"/>
    <w:rsid w:val="002948EA"/>
    <w:rsid w:val="00294EA1"/>
    <w:rsid w:val="002954E5"/>
    <w:rsid w:val="00295C29"/>
    <w:rsid w:val="002962DB"/>
    <w:rsid w:val="00297C42"/>
    <w:rsid w:val="002A0DCF"/>
    <w:rsid w:val="002A1AF2"/>
    <w:rsid w:val="002A23AD"/>
    <w:rsid w:val="002A2766"/>
    <w:rsid w:val="002A3A56"/>
    <w:rsid w:val="002A3AB6"/>
    <w:rsid w:val="002A3C72"/>
    <w:rsid w:val="002A3D54"/>
    <w:rsid w:val="002A416E"/>
    <w:rsid w:val="002A45B1"/>
    <w:rsid w:val="002A4931"/>
    <w:rsid w:val="002A6049"/>
    <w:rsid w:val="002A66D3"/>
    <w:rsid w:val="002A66E3"/>
    <w:rsid w:val="002A7660"/>
    <w:rsid w:val="002A77E0"/>
    <w:rsid w:val="002A78CB"/>
    <w:rsid w:val="002A7AB7"/>
    <w:rsid w:val="002A7B75"/>
    <w:rsid w:val="002A7C02"/>
    <w:rsid w:val="002A7D21"/>
    <w:rsid w:val="002A7DC2"/>
    <w:rsid w:val="002B010B"/>
    <w:rsid w:val="002B151A"/>
    <w:rsid w:val="002B19E7"/>
    <w:rsid w:val="002B1D08"/>
    <w:rsid w:val="002B1D65"/>
    <w:rsid w:val="002B25A3"/>
    <w:rsid w:val="002B2665"/>
    <w:rsid w:val="002B268F"/>
    <w:rsid w:val="002B29C0"/>
    <w:rsid w:val="002B2CB4"/>
    <w:rsid w:val="002B3084"/>
    <w:rsid w:val="002B32FA"/>
    <w:rsid w:val="002B3898"/>
    <w:rsid w:val="002B3B2B"/>
    <w:rsid w:val="002B45F0"/>
    <w:rsid w:val="002B4D6B"/>
    <w:rsid w:val="002B51A7"/>
    <w:rsid w:val="002B53F8"/>
    <w:rsid w:val="002B6473"/>
    <w:rsid w:val="002B65EF"/>
    <w:rsid w:val="002B6664"/>
    <w:rsid w:val="002B6F5F"/>
    <w:rsid w:val="002B72C6"/>
    <w:rsid w:val="002B73EE"/>
    <w:rsid w:val="002B7882"/>
    <w:rsid w:val="002B79D0"/>
    <w:rsid w:val="002B7DB1"/>
    <w:rsid w:val="002C020F"/>
    <w:rsid w:val="002C0933"/>
    <w:rsid w:val="002C1323"/>
    <w:rsid w:val="002C1F10"/>
    <w:rsid w:val="002C239A"/>
    <w:rsid w:val="002C24D1"/>
    <w:rsid w:val="002C2A0E"/>
    <w:rsid w:val="002C2B7E"/>
    <w:rsid w:val="002C2E56"/>
    <w:rsid w:val="002C33C5"/>
    <w:rsid w:val="002C3F69"/>
    <w:rsid w:val="002C469F"/>
    <w:rsid w:val="002C46E1"/>
    <w:rsid w:val="002C4995"/>
    <w:rsid w:val="002C4D09"/>
    <w:rsid w:val="002C51EA"/>
    <w:rsid w:val="002C5775"/>
    <w:rsid w:val="002C644E"/>
    <w:rsid w:val="002C66CF"/>
    <w:rsid w:val="002C6805"/>
    <w:rsid w:val="002C6814"/>
    <w:rsid w:val="002C7101"/>
    <w:rsid w:val="002D04E0"/>
    <w:rsid w:val="002D1141"/>
    <w:rsid w:val="002D12AB"/>
    <w:rsid w:val="002D145C"/>
    <w:rsid w:val="002D14C4"/>
    <w:rsid w:val="002D192A"/>
    <w:rsid w:val="002D1A23"/>
    <w:rsid w:val="002D1A76"/>
    <w:rsid w:val="002D1F3C"/>
    <w:rsid w:val="002D1FD3"/>
    <w:rsid w:val="002D277E"/>
    <w:rsid w:val="002D49B6"/>
    <w:rsid w:val="002D4AE5"/>
    <w:rsid w:val="002D4BC5"/>
    <w:rsid w:val="002D5E06"/>
    <w:rsid w:val="002D680E"/>
    <w:rsid w:val="002D6FC8"/>
    <w:rsid w:val="002D73A4"/>
    <w:rsid w:val="002E0376"/>
    <w:rsid w:val="002E0E2A"/>
    <w:rsid w:val="002E0EED"/>
    <w:rsid w:val="002E16CD"/>
    <w:rsid w:val="002E2941"/>
    <w:rsid w:val="002E2DB8"/>
    <w:rsid w:val="002E2DD9"/>
    <w:rsid w:val="002E3448"/>
    <w:rsid w:val="002E4467"/>
    <w:rsid w:val="002E5E68"/>
    <w:rsid w:val="002E6A43"/>
    <w:rsid w:val="002E6CF8"/>
    <w:rsid w:val="002E6FF7"/>
    <w:rsid w:val="002E702A"/>
    <w:rsid w:val="002E7408"/>
    <w:rsid w:val="002E7C3B"/>
    <w:rsid w:val="002F1209"/>
    <w:rsid w:val="002F1590"/>
    <w:rsid w:val="002F16F9"/>
    <w:rsid w:val="002F1DA1"/>
    <w:rsid w:val="002F1DC7"/>
    <w:rsid w:val="002F2585"/>
    <w:rsid w:val="002F2A47"/>
    <w:rsid w:val="002F2E94"/>
    <w:rsid w:val="002F2E97"/>
    <w:rsid w:val="002F2F2B"/>
    <w:rsid w:val="002F300B"/>
    <w:rsid w:val="002F32F4"/>
    <w:rsid w:val="002F37B9"/>
    <w:rsid w:val="002F3C9F"/>
    <w:rsid w:val="002F4FAD"/>
    <w:rsid w:val="002F509E"/>
    <w:rsid w:val="002F5138"/>
    <w:rsid w:val="002F52DA"/>
    <w:rsid w:val="002F55C7"/>
    <w:rsid w:val="002F5E67"/>
    <w:rsid w:val="002F6136"/>
    <w:rsid w:val="002F64AA"/>
    <w:rsid w:val="002F6DFB"/>
    <w:rsid w:val="002F745A"/>
    <w:rsid w:val="002F751A"/>
    <w:rsid w:val="002F7D95"/>
    <w:rsid w:val="002F7EE2"/>
    <w:rsid w:val="002F7F22"/>
    <w:rsid w:val="00300F66"/>
    <w:rsid w:val="003010C8"/>
    <w:rsid w:val="0030157C"/>
    <w:rsid w:val="00302455"/>
    <w:rsid w:val="003032B6"/>
    <w:rsid w:val="00303F85"/>
    <w:rsid w:val="00304545"/>
    <w:rsid w:val="003053DB"/>
    <w:rsid w:val="0030593E"/>
    <w:rsid w:val="00305BC8"/>
    <w:rsid w:val="003061BE"/>
    <w:rsid w:val="003064BF"/>
    <w:rsid w:val="003065DB"/>
    <w:rsid w:val="00306DD0"/>
    <w:rsid w:val="00307312"/>
    <w:rsid w:val="0030741E"/>
    <w:rsid w:val="00307E63"/>
    <w:rsid w:val="00310EC3"/>
    <w:rsid w:val="00311678"/>
    <w:rsid w:val="003126DC"/>
    <w:rsid w:val="00312DF7"/>
    <w:rsid w:val="00312E67"/>
    <w:rsid w:val="00313BF5"/>
    <w:rsid w:val="003140FC"/>
    <w:rsid w:val="00314486"/>
    <w:rsid w:val="003157DB"/>
    <w:rsid w:val="003168A5"/>
    <w:rsid w:val="00316E3E"/>
    <w:rsid w:val="00317101"/>
    <w:rsid w:val="003175CD"/>
    <w:rsid w:val="00317C25"/>
    <w:rsid w:val="00317ED0"/>
    <w:rsid w:val="003201CA"/>
    <w:rsid w:val="00320DCD"/>
    <w:rsid w:val="003212F8"/>
    <w:rsid w:val="00321A39"/>
    <w:rsid w:val="0032212B"/>
    <w:rsid w:val="0032213A"/>
    <w:rsid w:val="003225FC"/>
    <w:rsid w:val="00323113"/>
    <w:rsid w:val="0032361A"/>
    <w:rsid w:val="00323648"/>
    <w:rsid w:val="00323970"/>
    <w:rsid w:val="00323EC1"/>
    <w:rsid w:val="0032420E"/>
    <w:rsid w:val="003247D3"/>
    <w:rsid w:val="00324883"/>
    <w:rsid w:val="00324989"/>
    <w:rsid w:val="003249CB"/>
    <w:rsid w:val="00325D2A"/>
    <w:rsid w:val="00327090"/>
    <w:rsid w:val="003276F7"/>
    <w:rsid w:val="003277F9"/>
    <w:rsid w:val="00327DFC"/>
    <w:rsid w:val="00330553"/>
    <w:rsid w:val="00330B26"/>
    <w:rsid w:val="00331931"/>
    <w:rsid w:val="003320A7"/>
    <w:rsid w:val="003325A7"/>
    <w:rsid w:val="003332B9"/>
    <w:rsid w:val="003336B9"/>
    <w:rsid w:val="00333B1E"/>
    <w:rsid w:val="00333F60"/>
    <w:rsid w:val="00334EA8"/>
    <w:rsid w:val="00334EB3"/>
    <w:rsid w:val="00334F35"/>
    <w:rsid w:val="00335491"/>
    <w:rsid w:val="003366CE"/>
    <w:rsid w:val="00336CB7"/>
    <w:rsid w:val="00337646"/>
    <w:rsid w:val="003378E5"/>
    <w:rsid w:val="00337935"/>
    <w:rsid w:val="00337A56"/>
    <w:rsid w:val="00337ACA"/>
    <w:rsid w:val="00340B99"/>
    <w:rsid w:val="0034148F"/>
    <w:rsid w:val="00341959"/>
    <w:rsid w:val="00341BB3"/>
    <w:rsid w:val="00341D57"/>
    <w:rsid w:val="0034269E"/>
    <w:rsid w:val="0034395E"/>
    <w:rsid w:val="00343FDD"/>
    <w:rsid w:val="0034478A"/>
    <w:rsid w:val="00344E25"/>
    <w:rsid w:val="00345544"/>
    <w:rsid w:val="003458AA"/>
    <w:rsid w:val="00345FC4"/>
    <w:rsid w:val="0034719B"/>
    <w:rsid w:val="00347806"/>
    <w:rsid w:val="00347AF3"/>
    <w:rsid w:val="003500FD"/>
    <w:rsid w:val="00350528"/>
    <w:rsid w:val="00350529"/>
    <w:rsid w:val="00350C1A"/>
    <w:rsid w:val="0035171D"/>
    <w:rsid w:val="0035217F"/>
    <w:rsid w:val="003529FA"/>
    <w:rsid w:val="0035314C"/>
    <w:rsid w:val="00353EF7"/>
    <w:rsid w:val="0035414D"/>
    <w:rsid w:val="003543E0"/>
    <w:rsid w:val="003544EF"/>
    <w:rsid w:val="00355945"/>
    <w:rsid w:val="0035722C"/>
    <w:rsid w:val="0035736B"/>
    <w:rsid w:val="003575A2"/>
    <w:rsid w:val="00357981"/>
    <w:rsid w:val="00357A5C"/>
    <w:rsid w:val="00357E09"/>
    <w:rsid w:val="00357FFC"/>
    <w:rsid w:val="00360264"/>
    <w:rsid w:val="003618DD"/>
    <w:rsid w:val="0036195E"/>
    <w:rsid w:val="00361B86"/>
    <w:rsid w:val="00361F82"/>
    <w:rsid w:val="0036270D"/>
    <w:rsid w:val="003627BD"/>
    <w:rsid w:val="003632A0"/>
    <w:rsid w:val="00364930"/>
    <w:rsid w:val="00364C37"/>
    <w:rsid w:val="0036535A"/>
    <w:rsid w:val="00366A72"/>
    <w:rsid w:val="00366A94"/>
    <w:rsid w:val="00366AD4"/>
    <w:rsid w:val="00367266"/>
    <w:rsid w:val="00370430"/>
    <w:rsid w:val="00370D67"/>
    <w:rsid w:val="00372BFC"/>
    <w:rsid w:val="00372FDA"/>
    <w:rsid w:val="003732BD"/>
    <w:rsid w:val="00373D5B"/>
    <w:rsid w:val="00373F75"/>
    <w:rsid w:val="00375736"/>
    <w:rsid w:val="00375871"/>
    <w:rsid w:val="00375D6E"/>
    <w:rsid w:val="00377336"/>
    <w:rsid w:val="0037748D"/>
    <w:rsid w:val="00377AB0"/>
    <w:rsid w:val="003801AD"/>
    <w:rsid w:val="00381891"/>
    <w:rsid w:val="00381C41"/>
    <w:rsid w:val="00382113"/>
    <w:rsid w:val="003831F4"/>
    <w:rsid w:val="003835D1"/>
    <w:rsid w:val="003841E5"/>
    <w:rsid w:val="00386164"/>
    <w:rsid w:val="00386713"/>
    <w:rsid w:val="00386DE2"/>
    <w:rsid w:val="00387087"/>
    <w:rsid w:val="003905C8"/>
    <w:rsid w:val="00390D8A"/>
    <w:rsid w:val="00391B86"/>
    <w:rsid w:val="00392A3D"/>
    <w:rsid w:val="00392D2F"/>
    <w:rsid w:val="0039317A"/>
    <w:rsid w:val="003931FA"/>
    <w:rsid w:val="00395951"/>
    <w:rsid w:val="0039604D"/>
    <w:rsid w:val="00396104"/>
    <w:rsid w:val="0039612E"/>
    <w:rsid w:val="003963B7"/>
    <w:rsid w:val="00396823"/>
    <w:rsid w:val="0039691F"/>
    <w:rsid w:val="00396A16"/>
    <w:rsid w:val="00396B3C"/>
    <w:rsid w:val="00396E74"/>
    <w:rsid w:val="0039750A"/>
    <w:rsid w:val="003A07BA"/>
    <w:rsid w:val="003A07F3"/>
    <w:rsid w:val="003A1C0A"/>
    <w:rsid w:val="003A24FB"/>
    <w:rsid w:val="003A296C"/>
    <w:rsid w:val="003A3DCF"/>
    <w:rsid w:val="003A48E1"/>
    <w:rsid w:val="003A5A1D"/>
    <w:rsid w:val="003A76EC"/>
    <w:rsid w:val="003B0BB7"/>
    <w:rsid w:val="003B0BDB"/>
    <w:rsid w:val="003B0D62"/>
    <w:rsid w:val="003B31D4"/>
    <w:rsid w:val="003B3E2D"/>
    <w:rsid w:val="003B4231"/>
    <w:rsid w:val="003B42AF"/>
    <w:rsid w:val="003B480E"/>
    <w:rsid w:val="003B4AA2"/>
    <w:rsid w:val="003B4D1E"/>
    <w:rsid w:val="003B4E16"/>
    <w:rsid w:val="003B5742"/>
    <w:rsid w:val="003B58A5"/>
    <w:rsid w:val="003B64D1"/>
    <w:rsid w:val="003B6F0F"/>
    <w:rsid w:val="003B715D"/>
    <w:rsid w:val="003B775B"/>
    <w:rsid w:val="003B7AB5"/>
    <w:rsid w:val="003C00E5"/>
    <w:rsid w:val="003C0231"/>
    <w:rsid w:val="003C0693"/>
    <w:rsid w:val="003C19A6"/>
    <w:rsid w:val="003C1AE0"/>
    <w:rsid w:val="003C1BB3"/>
    <w:rsid w:val="003C1F64"/>
    <w:rsid w:val="003C2CCE"/>
    <w:rsid w:val="003C434C"/>
    <w:rsid w:val="003C50BB"/>
    <w:rsid w:val="003C540A"/>
    <w:rsid w:val="003C5ED6"/>
    <w:rsid w:val="003C6023"/>
    <w:rsid w:val="003C64EC"/>
    <w:rsid w:val="003C6707"/>
    <w:rsid w:val="003C6FF2"/>
    <w:rsid w:val="003C7768"/>
    <w:rsid w:val="003C7FEB"/>
    <w:rsid w:val="003D1025"/>
    <w:rsid w:val="003D1362"/>
    <w:rsid w:val="003D190E"/>
    <w:rsid w:val="003D2B95"/>
    <w:rsid w:val="003D38BB"/>
    <w:rsid w:val="003D4320"/>
    <w:rsid w:val="003D4FA7"/>
    <w:rsid w:val="003D5516"/>
    <w:rsid w:val="003D5B99"/>
    <w:rsid w:val="003D5C64"/>
    <w:rsid w:val="003D620E"/>
    <w:rsid w:val="003D6443"/>
    <w:rsid w:val="003D7102"/>
    <w:rsid w:val="003D7320"/>
    <w:rsid w:val="003D7663"/>
    <w:rsid w:val="003D7D01"/>
    <w:rsid w:val="003E1417"/>
    <w:rsid w:val="003E1C0D"/>
    <w:rsid w:val="003E1C66"/>
    <w:rsid w:val="003E252A"/>
    <w:rsid w:val="003E3011"/>
    <w:rsid w:val="003E37F2"/>
    <w:rsid w:val="003E3BD3"/>
    <w:rsid w:val="003E4269"/>
    <w:rsid w:val="003E512A"/>
    <w:rsid w:val="003E787A"/>
    <w:rsid w:val="003E79DB"/>
    <w:rsid w:val="003E7C6E"/>
    <w:rsid w:val="003E7CD3"/>
    <w:rsid w:val="003F1178"/>
    <w:rsid w:val="003F1672"/>
    <w:rsid w:val="003F1EEA"/>
    <w:rsid w:val="003F2144"/>
    <w:rsid w:val="003F3A4A"/>
    <w:rsid w:val="003F3EF2"/>
    <w:rsid w:val="003F499D"/>
    <w:rsid w:val="003F4A5F"/>
    <w:rsid w:val="003F4B6B"/>
    <w:rsid w:val="003F56C1"/>
    <w:rsid w:val="003F5A82"/>
    <w:rsid w:val="003F5EB8"/>
    <w:rsid w:val="003F629E"/>
    <w:rsid w:val="003F687F"/>
    <w:rsid w:val="003F7415"/>
    <w:rsid w:val="004000CD"/>
    <w:rsid w:val="0040038B"/>
    <w:rsid w:val="00400C55"/>
    <w:rsid w:val="004013BB"/>
    <w:rsid w:val="00401654"/>
    <w:rsid w:val="0040191F"/>
    <w:rsid w:val="00401978"/>
    <w:rsid w:val="00401F98"/>
    <w:rsid w:val="004028B7"/>
    <w:rsid w:val="00402A03"/>
    <w:rsid w:val="004037C5"/>
    <w:rsid w:val="00403A7D"/>
    <w:rsid w:val="00403E97"/>
    <w:rsid w:val="00404C25"/>
    <w:rsid w:val="004050E4"/>
    <w:rsid w:val="00405BC8"/>
    <w:rsid w:val="004063CD"/>
    <w:rsid w:val="00406AAE"/>
    <w:rsid w:val="004077EF"/>
    <w:rsid w:val="00407F18"/>
    <w:rsid w:val="0041048C"/>
    <w:rsid w:val="00410608"/>
    <w:rsid w:val="00410A4E"/>
    <w:rsid w:val="00410DEC"/>
    <w:rsid w:val="00410F78"/>
    <w:rsid w:val="00411670"/>
    <w:rsid w:val="004117F2"/>
    <w:rsid w:val="00411EC2"/>
    <w:rsid w:val="004126A3"/>
    <w:rsid w:val="00412B81"/>
    <w:rsid w:val="00413F99"/>
    <w:rsid w:val="00413FFE"/>
    <w:rsid w:val="004140E4"/>
    <w:rsid w:val="00414847"/>
    <w:rsid w:val="00414A5B"/>
    <w:rsid w:val="00415988"/>
    <w:rsid w:val="00415C4D"/>
    <w:rsid w:val="004166C7"/>
    <w:rsid w:val="004167BF"/>
    <w:rsid w:val="00416D2A"/>
    <w:rsid w:val="004177AE"/>
    <w:rsid w:val="004202B8"/>
    <w:rsid w:val="0042057B"/>
    <w:rsid w:val="004205F5"/>
    <w:rsid w:val="0042104C"/>
    <w:rsid w:val="004220BF"/>
    <w:rsid w:val="0042231D"/>
    <w:rsid w:val="0042233C"/>
    <w:rsid w:val="0042264D"/>
    <w:rsid w:val="00422C5E"/>
    <w:rsid w:val="00423C3F"/>
    <w:rsid w:val="00423DCF"/>
    <w:rsid w:val="004241DA"/>
    <w:rsid w:val="00424A60"/>
    <w:rsid w:val="00424E10"/>
    <w:rsid w:val="00424FA5"/>
    <w:rsid w:val="00426D92"/>
    <w:rsid w:val="00427155"/>
    <w:rsid w:val="00431761"/>
    <w:rsid w:val="004345AD"/>
    <w:rsid w:val="00434811"/>
    <w:rsid w:val="0043613A"/>
    <w:rsid w:val="00436C80"/>
    <w:rsid w:val="00437773"/>
    <w:rsid w:val="004407D1"/>
    <w:rsid w:val="00442A3E"/>
    <w:rsid w:val="00442A8B"/>
    <w:rsid w:val="00442BFA"/>
    <w:rsid w:val="00443328"/>
    <w:rsid w:val="0044384F"/>
    <w:rsid w:val="00443ABF"/>
    <w:rsid w:val="00444796"/>
    <w:rsid w:val="00445AE1"/>
    <w:rsid w:val="00445F37"/>
    <w:rsid w:val="00446008"/>
    <w:rsid w:val="004460E7"/>
    <w:rsid w:val="00446474"/>
    <w:rsid w:val="004466EF"/>
    <w:rsid w:val="004469DE"/>
    <w:rsid w:val="00446BB3"/>
    <w:rsid w:val="00446C97"/>
    <w:rsid w:val="00447982"/>
    <w:rsid w:val="00447C13"/>
    <w:rsid w:val="0045040F"/>
    <w:rsid w:val="00450BF7"/>
    <w:rsid w:val="00450C07"/>
    <w:rsid w:val="00450DA1"/>
    <w:rsid w:val="00451E05"/>
    <w:rsid w:val="00453649"/>
    <w:rsid w:val="004538DF"/>
    <w:rsid w:val="00454173"/>
    <w:rsid w:val="00454307"/>
    <w:rsid w:val="00454656"/>
    <w:rsid w:val="004550E7"/>
    <w:rsid w:val="0045512B"/>
    <w:rsid w:val="00455E0A"/>
    <w:rsid w:val="004566A6"/>
    <w:rsid w:val="00456ADD"/>
    <w:rsid w:val="00461460"/>
    <w:rsid w:val="004621F2"/>
    <w:rsid w:val="00462C21"/>
    <w:rsid w:val="00462DC5"/>
    <w:rsid w:val="004635AE"/>
    <w:rsid w:val="004638DF"/>
    <w:rsid w:val="00463C5D"/>
    <w:rsid w:val="00464248"/>
    <w:rsid w:val="004642FF"/>
    <w:rsid w:val="00464461"/>
    <w:rsid w:val="004645D7"/>
    <w:rsid w:val="00464691"/>
    <w:rsid w:val="00464F5A"/>
    <w:rsid w:val="00465A78"/>
    <w:rsid w:val="00465B03"/>
    <w:rsid w:val="004663A8"/>
    <w:rsid w:val="00467D4C"/>
    <w:rsid w:val="00467F0A"/>
    <w:rsid w:val="004703AD"/>
    <w:rsid w:val="004705BB"/>
    <w:rsid w:val="00470D96"/>
    <w:rsid w:val="00471229"/>
    <w:rsid w:val="0047174F"/>
    <w:rsid w:val="00471E8B"/>
    <w:rsid w:val="00472111"/>
    <w:rsid w:val="00472659"/>
    <w:rsid w:val="00472986"/>
    <w:rsid w:val="00473E34"/>
    <w:rsid w:val="00473FD1"/>
    <w:rsid w:val="004744DC"/>
    <w:rsid w:val="00474EE0"/>
    <w:rsid w:val="004758B7"/>
    <w:rsid w:val="0047624C"/>
    <w:rsid w:val="004764F0"/>
    <w:rsid w:val="00477AF5"/>
    <w:rsid w:val="00477E48"/>
    <w:rsid w:val="00477EAE"/>
    <w:rsid w:val="00477FA2"/>
    <w:rsid w:val="004801A9"/>
    <w:rsid w:val="00480FD4"/>
    <w:rsid w:val="00481121"/>
    <w:rsid w:val="0048115D"/>
    <w:rsid w:val="004819E5"/>
    <w:rsid w:val="00481B3A"/>
    <w:rsid w:val="00481BF4"/>
    <w:rsid w:val="004823DA"/>
    <w:rsid w:val="00482B55"/>
    <w:rsid w:val="00482DFB"/>
    <w:rsid w:val="0048394A"/>
    <w:rsid w:val="0048441C"/>
    <w:rsid w:val="00484545"/>
    <w:rsid w:val="00485752"/>
    <w:rsid w:val="00485C05"/>
    <w:rsid w:val="00485D43"/>
    <w:rsid w:val="00486281"/>
    <w:rsid w:val="00486462"/>
    <w:rsid w:val="004871F5"/>
    <w:rsid w:val="00487428"/>
    <w:rsid w:val="00487480"/>
    <w:rsid w:val="00487849"/>
    <w:rsid w:val="004905DA"/>
    <w:rsid w:val="00492053"/>
    <w:rsid w:val="00492A9A"/>
    <w:rsid w:val="00492F74"/>
    <w:rsid w:val="0049316F"/>
    <w:rsid w:val="004945FD"/>
    <w:rsid w:val="00495B7F"/>
    <w:rsid w:val="00495CE4"/>
    <w:rsid w:val="00495D07"/>
    <w:rsid w:val="00495DBC"/>
    <w:rsid w:val="00495EBC"/>
    <w:rsid w:val="00496019"/>
    <w:rsid w:val="00496535"/>
    <w:rsid w:val="00496EF9"/>
    <w:rsid w:val="00497048"/>
    <w:rsid w:val="00497A43"/>
    <w:rsid w:val="004A0779"/>
    <w:rsid w:val="004A1015"/>
    <w:rsid w:val="004A1B39"/>
    <w:rsid w:val="004A237C"/>
    <w:rsid w:val="004A25BA"/>
    <w:rsid w:val="004A28E2"/>
    <w:rsid w:val="004A3484"/>
    <w:rsid w:val="004A35B0"/>
    <w:rsid w:val="004A3C58"/>
    <w:rsid w:val="004A53E8"/>
    <w:rsid w:val="004A6128"/>
    <w:rsid w:val="004A6C67"/>
    <w:rsid w:val="004A7519"/>
    <w:rsid w:val="004A76E5"/>
    <w:rsid w:val="004A77A1"/>
    <w:rsid w:val="004A77EB"/>
    <w:rsid w:val="004A7D64"/>
    <w:rsid w:val="004B02C8"/>
    <w:rsid w:val="004B232D"/>
    <w:rsid w:val="004B24AD"/>
    <w:rsid w:val="004B30FD"/>
    <w:rsid w:val="004B39A6"/>
    <w:rsid w:val="004B3FFC"/>
    <w:rsid w:val="004B48EE"/>
    <w:rsid w:val="004B4CC2"/>
    <w:rsid w:val="004B5261"/>
    <w:rsid w:val="004B5294"/>
    <w:rsid w:val="004B57B7"/>
    <w:rsid w:val="004B5ACA"/>
    <w:rsid w:val="004B5E2F"/>
    <w:rsid w:val="004B6CB5"/>
    <w:rsid w:val="004B7368"/>
    <w:rsid w:val="004B7620"/>
    <w:rsid w:val="004B790E"/>
    <w:rsid w:val="004C077E"/>
    <w:rsid w:val="004C0DB7"/>
    <w:rsid w:val="004C1F19"/>
    <w:rsid w:val="004C2282"/>
    <w:rsid w:val="004C2686"/>
    <w:rsid w:val="004C27A2"/>
    <w:rsid w:val="004C3DB6"/>
    <w:rsid w:val="004C4149"/>
    <w:rsid w:val="004C447C"/>
    <w:rsid w:val="004C4C24"/>
    <w:rsid w:val="004C4E4F"/>
    <w:rsid w:val="004C4EC5"/>
    <w:rsid w:val="004C57B1"/>
    <w:rsid w:val="004C59D1"/>
    <w:rsid w:val="004C5AB9"/>
    <w:rsid w:val="004C5FDE"/>
    <w:rsid w:val="004C7280"/>
    <w:rsid w:val="004C7CF0"/>
    <w:rsid w:val="004C7D1D"/>
    <w:rsid w:val="004D0384"/>
    <w:rsid w:val="004D0C01"/>
    <w:rsid w:val="004D1140"/>
    <w:rsid w:val="004D133D"/>
    <w:rsid w:val="004D1AC3"/>
    <w:rsid w:val="004D2394"/>
    <w:rsid w:val="004D413B"/>
    <w:rsid w:val="004D41BC"/>
    <w:rsid w:val="004D420F"/>
    <w:rsid w:val="004D4343"/>
    <w:rsid w:val="004D43BB"/>
    <w:rsid w:val="004D5790"/>
    <w:rsid w:val="004D583E"/>
    <w:rsid w:val="004D596E"/>
    <w:rsid w:val="004D5ED8"/>
    <w:rsid w:val="004D60C7"/>
    <w:rsid w:val="004D7325"/>
    <w:rsid w:val="004E13C6"/>
    <w:rsid w:val="004E3AAB"/>
    <w:rsid w:val="004E405C"/>
    <w:rsid w:val="004E4743"/>
    <w:rsid w:val="004E4A11"/>
    <w:rsid w:val="004E57B2"/>
    <w:rsid w:val="004E57F0"/>
    <w:rsid w:val="004E5B2D"/>
    <w:rsid w:val="004E5C25"/>
    <w:rsid w:val="004E6341"/>
    <w:rsid w:val="004E6686"/>
    <w:rsid w:val="004E704A"/>
    <w:rsid w:val="004E7304"/>
    <w:rsid w:val="004E74A2"/>
    <w:rsid w:val="004E77F6"/>
    <w:rsid w:val="004E7B23"/>
    <w:rsid w:val="004E7C61"/>
    <w:rsid w:val="004E7E93"/>
    <w:rsid w:val="004F00FE"/>
    <w:rsid w:val="004F0DCD"/>
    <w:rsid w:val="004F15BF"/>
    <w:rsid w:val="004F229D"/>
    <w:rsid w:val="004F2A81"/>
    <w:rsid w:val="004F2BA9"/>
    <w:rsid w:val="004F3A1C"/>
    <w:rsid w:val="004F3F67"/>
    <w:rsid w:val="004F5153"/>
    <w:rsid w:val="004F58AD"/>
    <w:rsid w:val="004F5A86"/>
    <w:rsid w:val="004F5BCE"/>
    <w:rsid w:val="004F5C0A"/>
    <w:rsid w:val="004F5DD3"/>
    <w:rsid w:val="004F5E19"/>
    <w:rsid w:val="004F5E69"/>
    <w:rsid w:val="004F5EEA"/>
    <w:rsid w:val="004F66C9"/>
    <w:rsid w:val="004F67A2"/>
    <w:rsid w:val="004F694C"/>
    <w:rsid w:val="004F7039"/>
    <w:rsid w:val="004F760A"/>
    <w:rsid w:val="004F76B9"/>
    <w:rsid w:val="00500573"/>
    <w:rsid w:val="00500715"/>
    <w:rsid w:val="00501C8F"/>
    <w:rsid w:val="00502864"/>
    <w:rsid w:val="00503622"/>
    <w:rsid w:val="005042F7"/>
    <w:rsid w:val="005048DD"/>
    <w:rsid w:val="00504B90"/>
    <w:rsid w:val="0050520A"/>
    <w:rsid w:val="00506D24"/>
    <w:rsid w:val="00507297"/>
    <w:rsid w:val="00510EBD"/>
    <w:rsid w:val="005115B1"/>
    <w:rsid w:val="005116B6"/>
    <w:rsid w:val="005124F4"/>
    <w:rsid w:val="005126D7"/>
    <w:rsid w:val="00513073"/>
    <w:rsid w:val="00513858"/>
    <w:rsid w:val="00513DA5"/>
    <w:rsid w:val="005153DB"/>
    <w:rsid w:val="00515BEB"/>
    <w:rsid w:val="00516323"/>
    <w:rsid w:val="0051685B"/>
    <w:rsid w:val="00517122"/>
    <w:rsid w:val="00517223"/>
    <w:rsid w:val="005173E3"/>
    <w:rsid w:val="00517BFA"/>
    <w:rsid w:val="00517F2C"/>
    <w:rsid w:val="00520143"/>
    <w:rsid w:val="005203C5"/>
    <w:rsid w:val="005205BF"/>
    <w:rsid w:val="00520639"/>
    <w:rsid w:val="00521A87"/>
    <w:rsid w:val="00522923"/>
    <w:rsid w:val="00522F9D"/>
    <w:rsid w:val="005236F7"/>
    <w:rsid w:val="005244FD"/>
    <w:rsid w:val="005251B3"/>
    <w:rsid w:val="00526160"/>
    <w:rsid w:val="005263AB"/>
    <w:rsid w:val="00526FA9"/>
    <w:rsid w:val="00527053"/>
    <w:rsid w:val="005272CC"/>
    <w:rsid w:val="0052753E"/>
    <w:rsid w:val="0053018F"/>
    <w:rsid w:val="00530A34"/>
    <w:rsid w:val="00530BE6"/>
    <w:rsid w:val="00530CDB"/>
    <w:rsid w:val="00530DD8"/>
    <w:rsid w:val="00531254"/>
    <w:rsid w:val="00532A04"/>
    <w:rsid w:val="00532CAC"/>
    <w:rsid w:val="00533DA7"/>
    <w:rsid w:val="00533F8E"/>
    <w:rsid w:val="00534067"/>
    <w:rsid w:val="0053425F"/>
    <w:rsid w:val="0053463E"/>
    <w:rsid w:val="0053485B"/>
    <w:rsid w:val="0053517B"/>
    <w:rsid w:val="005351C6"/>
    <w:rsid w:val="005354AD"/>
    <w:rsid w:val="005357F1"/>
    <w:rsid w:val="00535E2E"/>
    <w:rsid w:val="0053667F"/>
    <w:rsid w:val="0053743F"/>
    <w:rsid w:val="0053747D"/>
    <w:rsid w:val="0053787E"/>
    <w:rsid w:val="00537F3C"/>
    <w:rsid w:val="00540631"/>
    <w:rsid w:val="00541CD1"/>
    <w:rsid w:val="00541E9C"/>
    <w:rsid w:val="005426C8"/>
    <w:rsid w:val="005432EF"/>
    <w:rsid w:val="00543414"/>
    <w:rsid w:val="00543816"/>
    <w:rsid w:val="00543E96"/>
    <w:rsid w:val="005449E1"/>
    <w:rsid w:val="00544E16"/>
    <w:rsid w:val="0054551C"/>
    <w:rsid w:val="00545777"/>
    <w:rsid w:val="00545A42"/>
    <w:rsid w:val="00545AB9"/>
    <w:rsid w:val="005462D3"/>
    <w:rsid w:val="00546D24"/>
    <w:rsid w:val="005473D9"/>
    <w:rsid w:val="00547687"/>
    <w:rsid w:val="005476B0"/>
    <w:rsid w:val="00550556"/>
    <w:rsid w:val="00550839"/>
    <w:rsid w:val="00550BD3"/>
    <w:rsid w:val="0055142F"/>
    <w:rsid w:val="005517F8"/>
    <w:rsid w:val="00551E96"/>
    <w:rsid w:val="00552576"/>
    <w:rsid w:val="00552675"/>
    <w:rsid w:val="0055273F"/>
    <w:rsid w:val="005528F6"/>
    <w:rsid w:val="00553153"/>
    <w:rsid w:val="00553A04"/>
    <w:rsid w:val="00553A66"/>
    <w:rsid w:val="00553B6E"/>
    <w:rsid w:val="00553F4E"/>
    <w:rsid w:val="00553FD9"/>
    <w:rsid w:val="005541AD"/>
    <w:rsid w:val="005545EE"/>
    <w:rsid w:val="00555861"/>
    <w:rsid w:val="00556778"/>
    <w:rsid w:val="00556D3F"/>
    <w:rsid w:val="00557456"/>
    <w:rsid w:val="00557553"/>
    <w:rsid w:val="005576DA"/>
    <w:rsid w:val="00557DA3"/>
    <w:rsid w:val="0056028A"/>
    <w:rsid w:val="0056063F"/>
    <w:rsid w:val="00560E67"/>
    <w:rsid w:val="00560F17"/>
    <w:rsid w:val="0056147B"/>
    <w:rsid w:val="005618E4"/>
    <w:rsid w:val="0056260D"/>
    <w:rsid w:val="0056271B"/>
    <w:rsid w:val="00563251"/>
    <w:rsid w:val="00563F92"/>
    <w:rsid w:val="00564149"/>
    <w:rsid w:val="0056455B"/>
    <w:rsid w:val="00565A6F"/>
    <w:rsid w:val="00566700"/>
    <w:rsid w:val="00566B60"/>
    <w:rsid w:val="00566C00"/>
    <w:rsid w:val="0056788D"/>
    <w:rsid w:val="00567C92"/>
    <w:rsid w:val="00567CE2"/>
    <w:rsid w:val="00567E36"/>
    <w:rsid w:val="00570248"/>
    <w:rsid w:val="00571D5F"/>
    <w:rsid w:val="00572152"/>
    <w:rsid w:val="00572709"/>
    <w:rsid w:val="00573108"/>
    <w:rsid w:val="005735BE"/>
    <w:rsid w:val="0057365B"/>
    <w:rsid w:val="00573901"/>
    <w:rsid w:val="00574196"/>
    <w:rsid w:val="0057446F"/>
    <w:rsid w:val="005748EA"/>
    <w:rsid w:val="00574AA6"/>
    <w:rsid w:val="005750D9"/>
    <w:rsid w:val="00575304"/>
    <w:rsid w:val="005757DC"/>
    <w:rsid w:val="005764CF"/>
    <w:rsid w:val="00576A4D"/>
    <w:rsid w:val="00576B2F"/>
    <w:rsid w:val="005771F2"/>
    <w:rsid w:val="00577634"/>
    <w:rsid w:val="00577B6B"/>
    <w:rsid w:val="00577F14"/>
    <w:rsid w:val="00577FA6"/>
    <w:rsid w:val="005805ED"/>
    <w:rsid w:val="00581D6E"/>
    <w:rsid w:val="00582337"/>
    <w:rsid w:val="0058237A"/>
    <w:rsid w:val="00582721"/>
    <w:rsid w:val="005827C0"/>
    <w:rsid w:val="00582973"/>
    <w:rsid w:val="00582A1E"/>
    <w:rsid w:val="00582B36"/>
    <w:rsid w:val="00584219"/>
    <w:rsid w:val="00584897"/>
    <w:rsid w:val="00584D26"/>
    <w:rsid w:val="0058512D"/>
    <w:rsid w:val="00585306"/>
    <w:rsid w:val="005855D2"/>
    <w:rsid w:val="00585879"/>
    <w:rsid w:val="00585B7C"/>
    <w:rsid w:val="00585C25"/>
    <w:rsid w:val="00585D1F"/>
    <w:rsid w:val="005863A2"/>
    <w:rsid w:val="00586CDD"/>
    <w:rsid w:val="00587F2D"/>
    <w:rsid w:val="00590185"/>
    <w:rsid w:val="005905EC"/>
    <w:rsid w:val="00590883"/>
    <w:rsid w:val="00590D8D"/>
    <w:rsid w:val="00591175"/>
    <w:rsid w:val="00591CC6"/>
    <w:rsid w:val="005931AE"/>
    <w:rsid w:val="00593FB7"/>
    <w:rsid w:val="0059432D"/>
    <w:rsid w:val="00595598"/>
    <w:rsid w:val="00596C25"/>
    <w:rsid w:val="0059729D"/>
    <w:rsid w:val="00597459"/>
    <w:rsid w:val="005A0108"/>
    <w:rsid w:val="005A0119"/>
    <w:rsid w:val="005A0A87"/>
    <w:rsid w:val="005A0D68"/>
    <w:rsid w:val="005A0E57"/>
    <w:rsid w:val="005A243D"/>
    <w:rsid w:val="005A30E5"/>
    <w:rsid w:val="005A405D"/>
    <w:rsid w:val="005A5246"/>
    <w:rsid w:val="005A578E"/>
    <w:rsid w:val="005A5E5C"/>
    <w:rsid w:val="005A6374"/>
    <w:rsid w:val="005A6733"/>
    <w:rsid w:val="005A6CB5"/>
    <w:rsid w:val="005A6E43"/>
    <w:rsid w:val="005A6E61"/>
    <w:rsid w:val="005A6F61"/>
    <w:rsid w:val="005A715F"/>
    <w:rsid w:val="005A7BAE"/>
    <w:rsid w:val="005B1070"/>
    <w:rsid w:val="005B1158"/>
    <w:rsid w:val="005B1809"/>
    <w:rsid w:val="005B1C33"/>
    <w:rsid w:val="005B23E8"/>
    <w:rsid w:val="005B26C0"/>
    <w:rsid w:val="005B29FD"/>
    <w:rsid w:val="005B2C8C"/>
    <w:rsid w:val="005B33D8"/>
    <w:rsid w:val="005B4CF0"/>
    <w:rsid w:val="005B547D"/>
    <w:rsid w:val="005B5D40"/>
    <w:rsid w:val="005B60FE"/>
    <w:rsid w:val="005B6143"/>
    <w:rsid w:val="005B6662"/>
    <w:rsid w:val="005C0621"/>
    <w:rsid w:val="005C11FF"/>
    <w:rsid w:val="005C13BF"/>
    <w:rsid w:val="005C150A"/>
    <w:rsid w:val="005C1C50"/>
    <w:rsid w:val="005C27B3"/>
    <w:rsid w:val="005C3EE8"/>
    <w:rsid w:val="005C4A5E"/>
    <w:rsid w:val="005C4C72"/>
    <w:rsid w:val="005C4E1C"/>
    <w:rsid w:val="005C5A87"/>
    <w:rsid w:val="005C6527"/>
    <w:rsid w:val="005C65FA"/>
    <w:rsid w:val="005C68CD"/>
    <w:rsid w:val="005C75FA"/>
    <w:rsid w:val="005D0564"/>
    <w:rsid w:val="005D0CCB"/>
    <w:rsid w:val="005D0EDD"/>
    <w:rsid w:val="005D1A8A"/>
    <w:rsid w:val="005D22D9"/>
    <w:rsid w:val="005D260D"/>
    <w:rsid w:val="005D2A6E"/>
    <w:rsid w:val="005D2C9D"/>
    <w:rsid w:val="005D363C"/>
    <w:rsid w:val="005D4826"/>
    <w:rsid w:val="005D5848"/>
    <w:rsid w:val="005D5B0B"/>
    <w:rsid w:val="005D5CE1"/>
    <w:rsid w:val="005D646E"/>
    <w:rsid w:val="005D665F"/>
    <w:rsid w:val="005D6C62"/>
    <w:rsid w:val="005D773E"/>
    <w:rsid w:val="005D7F4C"/>
    <w:rsid w:val="005E14BE"/>
    <w:rsid w:val="005E184E"/>
    <w:rsid w:val="005E221D"/>
    <w:rsid w:val="005E27E7"/>
    <w:rsid w:val="005E3326"/>
    <w:rsid w:val="005E370F"/>
    <w:rsid w:val="005E3DCF"/>
    <w:rsid w:val="005E4A9A"/>
    <w:rsid w:val="005E609F"/>
    <w:rsid w:val="005E630C"/>
    <w:rsid w:val="005E68F1"/>
    <w:rsid w:val="005F0138"/>
    <w:rsid w:val="005F07A7"/>
    <w:rsid w:val="005F0B04"/>
    <w:rsid w:val="005F13FC"/>
    <w:rsid w:val="005F15D0"/>
    <w:rsid w:val="005F21B0"/>
    <w:rsid w:val="005F2976"/>
    <w:rsid w:val="005F2A9A"/>
    <w:rsid w:val="005F2FCC"/>
    <w:rsid w:val="005F32BD"/>
    <w:rsid w:val="005F390F"/>
    <w:rsid w:val="005F3CC0"/>
    <w:rsid w:val="005F5262"/>
    <w:rsid w:val="005F5928"/>
    <w:rsid w:val="005F6243"/>
    <w:rsid w:val="005F62B8"/>
    <w:rsid w:val="005F7A67"/>
    <w:rsid w:val="0060014A"/>
    <w:rsid w:val="00600479"/>
    <w:rsid w:val="0060076F"/>
    <w:rsid w:val="006007CC"/>
    <w:rsid w:val="00600BFD"/>
    <w:rsid w:val="00601335"/>
    <w:rsid w:val="0060245E"/>
    <w:rsid w:val="0060260F"/>
    <w:rsid w:val="00602872"/>
    <w:rsid w:val="006044E5"/>
    <w:rsid w:val="006050F3"/>
    <w:rsid w:val="00605BB9"/>
    <w:rsid w:val="00605DE9"/>
    <w:rsid w:val="006071A4"/>
    <w:rsid w:val="0060749A"/>
    <w:rsid w:val="006103B2"/>
    <w:rsid w:val="00610889"/>
    <w:rsid w:val="00611441"/>
    <w:rsid w:val="0061270F"/>
    <w:rsid w:val="00613042"/>
    <w:rsid w:val="006133E1"/>
    <w:rsid w:val="00614D72"/>
    <w:rsid w:val="00614ED7"/>
    <w:rsid w:val="00615F08"/>
    <w:rsid w:val="006163B7"/>
    <w:rsid w:val="00616531"/>
    <w:rsid w:val="0061686D"/>
    <w:rsid w:val="00616BBE"/>
    <w:rsid w:val="00616E09"/>
    <w:rsid w:val="00617815"/>
    <w:rsid w:val="00617DBE"/>
    <w:rsid w:val="00617E85"/>
    <w:rsid w:val="00620E0E"/>
    <w:rsid w:val="00621371"/>
    <w:rsid w:val="00621A64"/>
    <w:rsid w:val="00621B88"/>
    <w:rsid w:val="00621F13"/>
    <w:rsid w:val="006221CC"/>
    <w:rsid w:val="00623AD6"/>
    <w:rsid w:val="006244C6"/>
    <w:rsid w:val="0062490E"/>
    <w:rsid w:val="00625605"/>
    <w:rsid w:val="0062618A"/>
    <w:rsid w:val="00626C01"/>
    <w:rsid w:val="006271DE"/>
    <w:rsid w:val="006273BA"/>
    <w:rsid w:val="006277CD"/>
    <w:rsid w:val="006301AB"/>
    <w:rsid w:val="0063063B"/>
    <w:rsid w:val="00630662"/>
    <w:rsid w:val="00630B7B"/>
    <w:rsid w:val="00630C06"/>
    <w:rsid w:val="00631112"/>
    <w:rsid w:val="006312CA"/>
    <w:rsid w:val="006335BE"/>
    <w:rsid w:val="006337CB"/>
    <w:rsid w:val="00633F2D"/>
    <w:rsid w:val="006341DD"/>
    <w:rsid w:val="0063462B"/>
    <w:rsid w:val="00634A4F"/>
    <w:rsid w:val="0063507E"/>
    <w:rsid w:val="006353DD"/>
    <w:rsid w:val="006354A5"/>
    <w:rsid w:val="00635D5E"/>
    <w:rsid w:val="00635EEB"/>
    <w:rsid w:val="00635F19"/>
    <w:rsid w:val="00636659"/>
    <w:rsid w:val="006366CC"/>
    <w:rsid w:val="00636B25"/>
    <w:rsid w:val="006379A5"/>
    <w:rsid w:val="00640AAE"/>
    <w:rsid w:val="006410DC"/>
    <w:rsid w:val="006413B9"/>
    <w:rsid w:val="00641C33"/>
    <w:rsid w:val="006429B8"/>
    <w:rsid w:val="00642A09"/>
    <w:rsid w:val="00643167"/>
    <w:rsid w:val="006439E7"/>
    <w:rsid w:val="00643A28"/>
    <w:rsid w:val="00643E7E"/>
    <w:rsid w:val="00644DEF"/>
    <w:rsid w:val="00645BC2"/>
    <w:rsid w:val="00645BE6"/>
    <w:rsid w:val="006469B1"/>
    <w:rsid w:val="0064765F"/>
    <w:rsid w:val="0064779C"/>
    <w:rsid w:val="006500BF"/>
    <w:rsid w:val="00650420"/>
    <w:rsid w:val="006536F3"/>
    <w:rsid w:val="006538EA"/>
    <w:rsid w:val="00653D0A"/>
    <w:rsid w:val="00653F62"/>
    <w:rsid w:val="006545C2"/>
    <w:rsid w:val="00654AE1"/>
    <w:rsid w:val="00654F49"/>
    <w:rsid w:val="0065536D"/>
    <w:rsid w:val="00655754"/>
    <w:rsid w:val="00655827"/>
    <w:rsid w:val="00656ED0"/>
    <w:rsid w:val="0065747B"/>
    <w:rsid w:val="0065778D"/>
    <w:rsid w:val="00657F05"/>
    <w:rsid w:val="00661B9E"/>
    <w:rsid w:val="00661C65"/>
    <w:rsid w:val="0066218C"/>
    <w:rsid w:val="00662235"/>
    <w:rsid w:val="006622DD"/>
    <w:rsid w:val="0066248F"/>
    <w:rsid w:val="00663492"/>
    <w:rsid w:val="006635AF"/>
    <w:rsid w:val="00663FC8"/>
    <w:rsid w:val="006641DF"/>
    <w:rsid w:val="00665E63"/>
    <w:rsid w:val="00666AB7"/>
    <w:rsid w:val="006677D4"/>
    <w:rsid w:val="00670C48"/>
    <w:rsid w:val="00671163"/>
    <w:rsid w:val="006714E7"/>
    <w:rsid w:val="006720DC"/>
    <w:rsid w:val="0067218F"/>
    <w:rsid w:val="0067224B"/>
    <w:rsid w:val="006723EA"/>
    <w:rsid w:val="0067330D"/>
    <w:rsid w:val="00673427"/>
    <w:rsid w:val="006739FE"/>
    <w:rsid w:val="00674671"/>
    <w:rsid w:val="00674B71"/>
    <w:rsid w:val="00674C29"/>
    <w:rsid w:val="00675C2B"/>
    <w:rsid w:val="0067699E"/>
    <w:rsid w:val="00676AB4"/>
    <w:rsid w:val="00676B71"/>
    <w:rsid w:val="00677329"/>
    <w:rsid w:val="006776FB"/>
    <w:rsid w:val="006777AD"/>
    <w:rsid w:val="006800DE"/>
    <w:rsid w:val="006806A7"/>
    <w:rsid w:val="00680C0D"/>
    <w:rsid w:val="00681DB1"/>
    <w:rsid w:val="00681DF4"/>
    <w:rsid w:val="00681EC9"/>
    <w:rsid w:val="0068206E"/>
    <w:rsid w:val="0068245C"/>
    <w:rsid w:val="00682636"/>
    <w:rsid w:val="00683144"/>
    <w:rsid w:val="006833BD"/>
    <w:rsid w:val="006833D5"/>
    <w:rsid w:val="00683A37"/>
    <w:rsid w:val="00684234"/>
    <w:rsid w:val="0068472A"/>
    <w:rsid w:val="0068505C"/>
    <w:rsid w:val="006857F1"/>
    <w:rsid w:val="0068589C"/>
    <w:rsid w:val="00685A7D"/>
    <w:rsid w:val="006861BF"/>
    <w:rsid w:val="0068620D"/>
    <w:rsid w:val="00686D8E"/>
    <w:rsid w:val="00687B04"/>
    <w:rsid w:val="00687FD2"/>
    <w:rsid w:val="00690BA1"/>
    <w:rsid w:val="00690BF8"/>
    <w:rsid w:val="00691203"/>
    <w:rsid w:val="0069133E"/>
    <w:rsid w:val="006916A0"/>
    <w:rsid w:val="006917A7"/>
    <w:rsid w:val="00691AC5"/>
    <w:rsid w:val="00691CE3"/>
    <w:rsid w:val="00691D25"/>
    <w:rsid w:val="00691E12"/>
    <w:rsid w:val="006922BA"/>
    <w:rsid w:val="0069268E"/>
    <w:rsid w:val="00692BC0"/>
    <w:rsid w:val="00693CE0"/>
    <w:rsid w:val="00694B31"/>
    <w:rsid w:val="00695D32"/>
    <w:rsid w:val="00696CB3"/>
    <w:rsid w:val="0069756E"/>
    <w:rsid w:val="00697781"/>
    <w:rsid w:val="00697937"/>
    <w:rsid w:val="00697FA7"/>
    <w:rsid w:val="006A01AF"/>
    <w:rsid w:val="006A08FF"/>
    <w:rsid w:val="006A1022"/>
    <w:rsid w:val="006A12A3"/>
    <w:rsid w:val="006A1491"/>
    <w:rsid w:val="006A1A85"/>
    <w:rsid w:val="006A2790"/>
    <w:rsid w:val="006A2C85"/>
    <w:rsid w:val="006A307F"/>
    <w:rsid w:val="006A30F5"/>
    <w:rsid w:val="006A3990"/>
    <w:rsid w:val="006A3F1C"/>
    <w:rsid w:val="006A412A"/>
    <w:rsid w:val="006A4426"/>
    <w:rsid w:val="006A4895"/>
    <w:rsid w:val="006A545C"/>
    <w:rsid w:val="006A652B"/>
    <w:rsid w:val="006A66D2"/>
    <w:rsid w:val="006A6B3F"/>
    <w:rsid w:val="006A6E21"/>
    <w:rsid w:val="006A79AA"/>
    <w:rsid w:val="006B0263"/>
    <w:rsid w:val="006B07B1"/>
    <w:rsid w:val="006B07FE"/>
    <w:rsid w:val="006B169F"/>
    <w:rsid w:val="006B1796"/>
    <w:rsid w:val="006B190C"/>
    <w:rsid w:val="006B2A7D"/>
    <w:rsid w:val="006B2BFC"/>
    <w:rsid w:val="006B2D7D"/>
    <w:rsid w:val="006B2E70"/>
    <w:rsid w:val="006B2EB7"/>
    <w:rsid w:val="006B304A"/>
    <w:rsid w:val="006B3439"/>
    <w:rsid w:val="006B376D"/>
    <w:rsid w:val="006B37E3"/>
    <w:rsid w:val="006B3F91"/>
    <w:rsid w:val="006B42DA"/>
    <w:rsid w:val="006B4329"/>
    <w:rsid w:val="006B443A"/>
    <w:rsid w:val="006B451F"/>
    <w:rsid w:val="006B4872"/>
    <w:rsid w:val="006B48DB"/>
    <w:rsid w:val="006B4CA3"/>
    <w:rsid w:val="006B4E92"/>
    <w:rsid w:val="006B5224"/>
    <w:rsid w:val="006B5711"/>
    <w:rsid w:val="006B5D20"/>
    <w:rsid w:val="006B5F57"/>
    <w:rsid w:val="006B635F"/>
    <w:rsid w:val="006B6417"/>
    <w:rsid w:val="006B6444"/>
    <w:rsid w:val="006B658F"/>
    <w:rsid w:val="006B69C6"/>
    <w:rsid w:val="006B6FF7"/>
    <w:rsid w:val="006C05CD"/>
    <w:rsid w:val="006C0E5E"/>
    <w:rsid w:val="006C1407"/>
    <w:rsid w:val="006C35DF"/>
    <w:rsid w:val="006C3B83"/>
    <w:rsid w:val="006C43C6"/>
    <w:rsid w:val="006C45D0"/>
    <w:rsid w:val="006C549A"/>
    <w:rsid w:val="006C586E"/>
    <w:rsid w:val="006C5B1C"/>
    <w:rsid w:val="006C6EDC"/>
    <w:rsid w:val="006C7274"/>
    <w:rsid w:val="006C7995"/>
    <w:rsid w:val="006D0545"/>
    <w:rsid w:val="006D14E0"/>
    <w:rsid w:val="006D1650"/>
    <w:rsid w:val="006D1B52"/>
    <w:rsid w:val="006D2CC2"/>
    <w:rsid w:val="006D2CCC"/>
    <w:rsid w:val="006D40BD"/>
    <w:rsid w:val="006D4238"/>
    <w:rsid w:val="006D5B32"/>
    <w:rsid w:val="006D5C24"/>
    <w:rsid w:val="006D613E"/>
    <w:rsid w:val="006D6B7F"/>
    <w:rsid w:val="006D71D1"/>
    <w:rsid w:val="006E0079"/>
    <w:rsid w:val="006E098B"/>
    <w:rsid w:val="006E1642"/>
    <w:rsid w:val="006E1895"/>
    <w:rsid w:val="006E1DBC"/>
    <w:rsid w:val="006E1F2E"/>
    <w:rsid w:val="006E219D"/>
    <w:rsid w:val="006E21ED"/>
    <w:rsid w:val="006E2A22"/>
    <w:rsid w:val="006E3F08"/>
    <w:rsid w:val="006E4680"/>
    <w:rsid w:val="006E4930"/>
    <w:rsid w:val="006E5AAD"/>
    <w:rsid w:val="006E5F8F"/>
    <w:rsid w:val="006E635A"/>
    <w:rsid w:val="006E6387"/>
    <w:rsid w:val="006E6442"/>
    <w:rsid w:val="006E66D0"/>
    <w:rsid w:val="006E673A"/>
    <w:rsid w:val="006E70D6"/>
    <w:rsid w:val="006E727B"/>
    <w:rsid w:val="006E7982"/>
    <w:rsid w:val="006F0438"/>
    <w:rsid w:val="006F1159"/>
    <w:rsid w:val="006F154E"/>
    <w:rsid w:val="006F18A1"/>
    <w:rsid w:val="006F22C5"/>
    <w:rsid w:val="006F46C5"/>
    <w:rsid w:val="006F5321"/>
    <w:rsid w:val="006F560F"/>
    <w:rsid w:val="006F5B75"/>
    <w:rsid w:val="006F5F37"/>
    <w:rsid w:val="006F5F5B"/>
    <w:rsid w:val="006F70F6"/>
    <w:rsid w:val="006F72F2"/>
    <w:rsid w:val="006F781E"/>
    <w:rsid w:val="0070076E"/>
    <w:rsid w:val="0070085D"/>
    <w:rsid w:val="00700F15"/>
    <w:rsid w:val="0070125F"/>
    <w:rsid w:val="00701976"/>
    <w:rsid w:val="00701B61"/>
    <w:rsid w:val="00702768"/>
    <w:rsid w:val="007032C4"/>
    <w:rsid w:val="007032CA"/>
    <w:rsid w:val="007036E8"/>
    <w:rsid w:val="00703F6F"/>
    <w:rsid w:val="00704B73"/>
    <w:rsid w:val="00705A46"/>
    <w:rsid w:val="00707053"/>
    <w:rsid w:val="00707B7A"/>
    <w:rsid w:val="00707CA6"/>
    <w:rsid w:val="00710038"/>
    <w:rsid w:val="00711342"/>
    <w:rsid w:val="007113C3"/>
    <w:rsid w:val="0071156F"/>
    <w:rsid w:val="00711752"/>
    <w:rsid w:val="00711CD5"/>
    <w:rsid w:val="00711F19"/>
    <w:rsid w:val="00712201"/>
    <w:rsid w:val="00712E3E"/>
    <w:rsid w:val="007138CC"/>
    <w:rsid w:val="00713AF2"/>
    <w:rsid w:val="00713E2D"/>
    <w:rsid w:val="00713F82"/>
    <w:rsid w:val="007143F7"/>
    <w:rsid w:val="00714BBD"/>
    <w:rsid w:val="0071574E"/>
    <w:rsid w:val="00716095"/>
    <w:rsid w:val="007161CB"/>
    <w:rsid w:val="00716CB5"/>
    <w:rsid w:val="00717250"/>
    <w:rsid w:val="007174A7"/>
    <w:rsid w:val="0071782B"/>
    <w:rsid w:val="00720ED9"/>
    <w:rsid w:val="007224A9"/>
    <w:rsid w:val="00722AB2"/>
    <w:rsid w:val="00722D02"/>
    <w:rsid w:val="007241F1"/>
    <w:rsid w:val="007241F6"/>
    <w:rsid w:val="007248FC"/>
    <w:rsid w:val="00724DE5"/>
    <w:rsid w:val="00724EEE"/>
    <w:rsid w:val="007258C2"/>
    <w:rsid w:val="0072603D"/>
    <w:rsid w:val="0072617C"/>
    <w:rsid w:val="00727367"/>
    <w:rsid w:val="00727875"/>
    <w:rsid w:val="00730EDD"/>
    <w:rsid w:val="00731010"/>
    <w:rsid w:val="00733EC7"/>
    <w:rsid w:val="00734798"/>
    <w:rsid w:val="00734DF5"/>
    <w:rsid w:val="00736142"/>
    <w:rsid w:val="00736400"/>
    <w:rsid w:val="00736829"/>
    <w:rsid w:val="00736CED"/>
    <w:rsid w:val="007371D4"/>
    <w:rsid w:val="007372B7"/>
    <w:rsid w:val="0074004D"/>
    <w:rsid w:val="007431B4"/>
    <w:rsid w:val="007431F0"/>
    <w:rsid w:val="00743830"/>
    <w:rsid w:val="00743D14"/>
    <w:rsid w:val="00743DEA"/>
    <w:rsid w:val="007441A9"/>
    <w:rsid w:val="007441F2"/>
    <w:rsid w:val="00744270"/>
    <w:rsid w:val="007450C7"/>
    <w:rsid w:val="00745164"/>
    <w:rsid w:val="007456D5"/>
    <w:rsid w:val="007459C8"/>
    <w:rsid w:val="00745A23"/>
    <w:rsid w:val="00745B4A"/>
    <w:rsid w:val="00746AAD"/>
    <w:rsid w:val="007470FD"/>
    <w:rsid w:val="007473CD"/>
    <w:rsid w:val="0074793F"/>
    <w:rsid w:val="00747B76"/>
    <w:rsid w:val="00747CC9"/>
    <w:rsid w:val="00747DDC"/>
    <w:rsid w:val="007503BF"/>
    <w:rsid w:val="00751CD2"/>
    <w:rsid w:val="00752348"/>
    <w:rsid w:val="00752351"/>
    <w:rsid w:val="007526AA"/>
    <w:rsid w:val="00752D17"/>
    <w:rsid w:val="007537C5"/>
    <w:rsid w:val="0075393A"/>
    <w:rsid w:val="00753B6F"/>
    <w:rsid w:val="00753E2E"/>
    <w:rsid w:val="00753F64"/>
    <w:rsid w:val="00753FAB"/>
    <w:rsid w:val="007542D6"/>
    <w:rsid w:val="007542EA"/>
    <w:rsid w:val="007546C8"/>
    <w:rsid w:val="00754731"/>
    <w:rsid w:val="007551AF"/>
    <w:rsid w:val="0075559C"/>
    <w:rsid w:val="00756490"/>
    <w:rsid w:val="00756C92"/>
    <w:rsid w:val="00756FAD"/>
    <w:rsid w:val="007571FE"/>
    <w:rsid w:val="007607F9"/>
    <w:rsid w:val="00760EC4"/>
    <w:rsid w:val="00761385"/>
    <w:rsid w:val="00761614"/>
    <w:rsid w:val="00761A0C"/>
    <w:rsid w:val="00761BE3"/>
    <w:rsid w:val="00761E1E"/>
    <w:rsid w:val="007629AE"/>
    <w:rsid w:val="00762FE3"/>
    <w:rsid w:val="0076347D"/>
    <w:rsid w:val="00763523"/>
    <w:rsid w:val="0076385E"/>
    <w:rsid w:val="00763923"/>
    <w:rsid w:val="00763D6D"/>
    <w:rsid w:val="007641D3"/>
    <w:rsid w:val="007646DB"/>
    <w:rsid w:val="00764823"/>
    <w:rsid w:val="007648B5"/>
    <w:rsid w:val="00764EF5"/>
    <w:rsid w:val="007651F8"/>
    <w:rsid w:val="00765483"/>
    <w:rsid w:val="007655DC"/>
    <w:rsid w:val="00766255"/>
    <w:rsid w:val="00766CBD"/>
    <w:rsid w:val="00767072"/>
    <w:rsid w:val="00767418"/>
    <w:rsid w:val="007677B4"/>
    <w:rsid w:val="00767C4A"/>
    <w:rsid w:val="00767D7A"/>
    <w:rsid w:val="007700B5"/>
    <w:rsid w:val="00770FD2"/>
    <w:rsid w:val="00771520"/>
    <w:rsid w:val="0077176A"/>
    <w:rsid w:val="00771AC0"/>
    <w:rsid w:val="0077281A"/>
    <w:rsid w:val="00772A62"/>
    <w:rsid w:val="007734B2"/>
    <w:rsid w:val="007737C3"/>
    <w:rsid w:val="00773F5F"/>
    <w:rsid w:val="0077628C"/>
    <w:rsid w:val="007762F7"/>
    <w:rsid w:val="00776B84"/>
    <w:rsid w:val="00777065"/>
    <w:rsid w:val="00777828"/>
    <w:rsid w:val="0077787D"/>
    <w:rsid w:val="00777F6E"/>
    <w:rsid w:val="007802AD"/>
    <w:rsid w:val="00781181"/>
    <w:rsid w:val="0078123C"/>
    <w:rsid w:val="007813FA"/>
    <w:rsid w:val="00782617"/>
    <w:rsid w:val="00782962"/>
    <w:rsid w:val="00782E18"/>
    <w:rsid w:val="00782F98"/>
    <w:rsid w:val="00783EEE"/>
    <w:rsid w:val="007846EA"/>
    <w:rsid w:val="00784CC2"/>
    <w:rsid w:val="007859ED"/>
    <w:rsid w:val="007866D4"/>
    <w:rsid w:val="007866E3"/>
    <w:rsid w:val="007877BB"/>
    <w:rsid w:val="0078781D"/>
    <w:rsid w:val="00787903"/>
    <w:rsid w:val="00790834"/>
    <w:rsid w:val="00790DE7"/>
    <w:rsid w:val="0079108A"/>
    <w:rsid w:val="00791B96"/>
    <w:rsid w:val="00791FCB"/>
    <w:rsid w:val="00792BD1"/>
    <w:rsid w:val="0079391A"/>
    <w:rsid w:val="00793FD1"/>
    <w:rsid w:val="007940DC"/>
    <w:rsid w:val="007943EF"/>
    <w:rsid w:val="00794E58"/>
    <w:rsid w:val="0079532C"/>
    <w:rsid w:val="0079550F"/>
    <w:rsid w:val="0079584A"/>
    <w:rsid w:val="007A02CF"/>
    <w:rsid w:val="007A0CFC"/>
    <w:rsid w:val="007A0FC0"/>
    <w:rsid w:val="007A1165"/>
    <w:rsid w:val="007A1297"/>
    <w:rsid w:val="007A1B19"/>
    <w:rsid w:val="007A23B1"/>
    <w:rsid w:val="007A303A"/>
    <w:rsid w:val="007A36FE"/>
    <w:rsid w:val="007A3A84"/>
    <w:rsid w:val="007A4900"/>
    <w:rsid w:val="007A4980"/>
    <w:rsid w:val="007A4C11"/>
    <w:rsid w:val="007A4CC0"/>
    <w:rsid w:val="007A4F70"/>
    <w:rsid w:val="007A516C"/>
    <w:rsid w:val="007A52A3"/>
    <w:rsid w:val="007A56AC"/>
    <w:rsid w:val="007A5B8B"/>
    <w:rsid w:val="007A6C2F"/>
    <w:rsid w:val="007A737E"/>
    <w:rsid w:val="007A7608"/>
    <w:rsid w:val="007A7A6E"/>
    <w:rsid w:val="007B030C"/>
    <w:rsid w:val="007B036D"/>
    <w:rsid w:val="007B054A"/>
    <w:rsid w:val="007B0591"/>
    <w:rsid w:val="007B0A11"/>
    <w:rsid w:val="007B0F9B"/>
    <w:rsid w:val="007B12B1"/>
    <w:rsid w:val="007B141F"/>
    <w:rsid w:val="007B2341"/>
    <w:rsid w:val="007B2F53"/>
    <w:rsid w:val="007B3C79"/>
    <w:rsid w:val="007B3F4F"/>
    <w:rsid w:val="007B467F"/>
    <w:rsid w:val="007B4857"/>
    <w:rsid w:val="007B4DA5"/>
    <w:rsid w:val="007B5B6E"/>
    <w:rsid w:val="007B60CB"/>
    <w:rsid w:val="007B6944"/>
    <w:rsid w:val="007B6C37"/>
    <w:rsid w:val="007B6E32"/>
    <w:rsid w:val="007B7633"/>
    <w:rsid w:val="007B77F9"/>
    <w:rsid w:val="007B7D3C"/>
    <w:rsid w:val="007C088F"/>
    <w:rsid w:val="007C12FA"/>
    <w:rsid w:val="007C2B1F"/>
    <w:rsid w:val="007C3940"/>
    <w:rsid w:val="007C3C20"/>
    <w:rsid w:val="007C4453"/>
    <w:rsid w:val="007C4504"/>
    <w:rsid w:val="007C51C3"/>
    <w:rsid w:val="007C5C61"/>
    <w:rsid w:val="007C65F2"/>
    <w:rsid w:val="007C6C0D"/>
    <w:rsid w:val="007C6EBD"/>
    <w:rsid w:val="007C6FAF"/>
    <w:rsid w:val="007C722E"/>
    <w:rsid w:val="007C738C"/>
    <w:rsid w:val="007C7B10"/>
    <w:rsid w:val="007C7B37"/>
    <w:rsid w:val="007D0288"/>
    <w:rsid w:val="007D06C9"/>
    <w:rsid w:val="007D085B"/>
    <w:rsid w:val="007D1459"/>
    <w:rsid w:val="007D1503"/>
    <w:rsid w:val="007D1B47"/>
    <w:rsid w:val="007D1BB6"/>
    <w:rsid w:val="007D2E16"/>
    <w:rsid w:val="007D3700"/>
    <w:rsid w:val="007D514B"/>
    <w:rsid w:val="007D5581"/>
    <w:rsid w:val="007D57E0"/>
    <w:rsid w:val="007D5B89"/>
    <w:rsid w:val="007D6300"/>
    <w:rsid w:val="007D7877"/>
    <w:rsid w:val="007D7FA6"/>
    <w:rsid w:val="007E0144"/>
    <w:rsid w:val="007E09BA"/>
    <w:rsid w:val="007E155A"/>
    <w:rsid w:val="007E2EE1"/>
    <w:rsid w:val="007E34BC"/>
    <w:rsid w:val="007E36CB"/>
    <w:rsid w:val="007E4013"/>
    <w:rsid w:val="007E4D74"/>
    <w:rsid w:val="007E4EF7"/>
    <w:rsid w:val="007E5F72"/>
    <w:rsid w:val="007E6458"/>
    <w:rsid w:val="007E68ED"/>
    <w:rsid w:val="007E6A46"/>
    <w:rsid w:val="007E6AA5"/>
    <w:rsid w:val="007E7A4D"/>
    <w:rsid w:val="007E7BDE"/>
    <w:rsid w:val="007E7CA7"/>
    <w:rsid w:val="007F08C5"/>
    <w:rsid w:val="007F0987"/>
    <w:rsid w:val="007F0F00"/>
    <w:rsid w:val="007F17DC"/>
    <w:rsid w:val="007F1962"/>
    <w:rsid w:val="007F1C95"/>
    <w:rsid w:val="007F22A7"/>
    <w:rsid w:val="007F306D"/>
    <w:rsid w:val="007F37BC"/>
    <w:rsid w:val="007F38AE"/>
    <w:rsid w:val="007F3F0B"/>
    <w:rsid w:val="007F3F50"/>
    <w:rsid w:val="007F469A"/>
    <w:rsid w:val="007F4B26"/>
    <w:rsid w:val="007F6875"/>
    <w:rsid w:val="007F68E6"/>
    <w:rsid w:val="007F6D0D"/>
    <w:rsid w:val="007F6E33"/>
    <w:rsid w:val="007F7B84"/>
    <w:rsid w:val="0080005F"/>
    <w:rsid w:val="008000F7"/>
    <w:rsid w:val="00800BAA"/>
    <w:rsid w:val="00801FF6"/>
    <w:rsid w:val="00802668"/>
    <w:rsid w:val="008027AB"/>
    <w:rsid w:val="00802874"/>
    <w:rsid w:val="00803429"/>
    <w:rsid w:val="0080348D"/>
    <w:rsid w:val="00803577"/>
    <w:rsid w:val="008036D7"/>
    <w:rsid w:val="0080429E"/>
    <w:rsid w:val="00804BED"/>
    <w:rsid w:val="0080593D"/>
    <w:rsid w:val="00805F8D"/>
    <w:rsid w:val="00806433"/>
    <w:rsid w:val="00807346"/>
    <w:rsid w:val="00807650"/>
    <w:rsid w:val="008108A5"/>
    <w:rsid w:val="00810CA4"/>
    <w:rsid w:val="008114D5"/>
    <w:rsid w:val="008115CF"/>
    <w:rsid w:val="008120F5"/>
    <w:rsid w:val="00812E4F"/>
    <w:rsid w:val="0081322C"/>
    <w:rsid w:val="00813BD6"/>
    <w:rsid w:val="00813D24"/>
    <w:rsid w:val="00813E81"/>
    <w:rsid w:val="00814A8B"/>
    <w:rsid w:val="00815222"/>
    <w:rsid w:val="0081572D"/>
    <w:rsid w:val="00815CF2"/>
    <w:rsid w:val="00815DA1"/>
    <w:rsid w:val="008162E1"/>
    <w:rsid w:val="0081656D"/>
    <w:rsid w:val="00816593"/>
    <w:rsid w:val="00816CC6"/>
    <w:rsid w:val="00816EA1"/>
    <w:rsid w:val="00817406"/>
    <w:rsid w:val="008174CA"/>
    <w:rsid w:val="00817A1C"/>
    <w:rsid w:val="008205B1"/>
    <w:rsid w:val="00820F3A"/>
    <w:rsid w:val="008216FF"/>
    <w:rsid w:val="008217A7"/>
    <w:rsid w:val="00821BD8"/>
    <w:rsid w:val="00821FD3"/>
    <w:rsid w:val="008223D1"/>
    <w:rsid w:val="008229A4"/>
    <w:rsid w:val="00822E72"/>
    <w:rsid w:val="00823416"/>
    <w:rsid w:val="008238F5"/>
    <w:rsid w:val="00824E62"/>
    <w:rsid w:val="00825982"/>
    <w:rsid w:val="00825C2E"/>
    <w:rsid w:val="00830574"/>
    <w:rsid w:val="0083089E"/>
    <w:rsid w:val="00831067"/>
    <w:rsid w:val="008310B9"/>
    <w:rsid w:val="00831CDD"/>
    <w:rsid w:val="00832DA3"/>
    <w:rsid w:val="00834782"/>
    <w:rsid w:val="008347F3"/>
    <w:rsid w:val="008351BD"/>
    <w:rsid w:val="00835D93"/>
    <w:rsid w:val="0083631C"/>
    <w:rsid w:val="008368A9"/>
    <w:rsid w:val="00840303"/>
    <w:rsid w:val="00840A4C"/>
    <w:rsid w:val="00840C66"/>
    <w:rsid w:val="008414F2"/>
    <w:rsid w:val="0084159F"/>
    <w:rsid w:val="00841E81"/>
    <w:rsid w:val="008421FA"/>
    <w:rsid w:val="008422A2"/>
    <w:rsid w:val="008424FE"/>
    <w:rsid w:val="00842D73"/>
    <w:rsid w:val="0084370E"/>
    <w:rsid w:val="008438C5"/>
    <w:rsid w:val="00843FC3"/>
    <w:rsid w:val="00844220"/>
    <w:rsid w:val="008453EA"/>
    <w:rsid w:val="008453F4"/>
    <w:rsid w:val="0084542C"/>
    <w:rsid w:val="008454E9"/>
    <w:rsid w:val="008457C2"/>
    <w:rsid w:val="0084668C"/>
    <w:rsid w:val="00846DCA"/>
    <w:rsid w:val="008472D2"/>
    <w:rsid w:val="00847368"/>
    <w:rsid w:val="00847BD8"/>
    <w:rsid w:val="0085037E"/>
    <w:rsid w:val="0085066E"/>
    <w:rsid w:val="0085086E"/>
    <w:rsid w:val="00850F55"/>
    <w:rsid w:val="00851866"/>
    <w:rsid w:val="00852BD1"/>
    <w:rsid w:val="0085389F"/>
    <w:rsid w:val="00854379"/>
    <w:rsid w:val="0085462A"/>
    <w:rsid w:val="00854699"/>
    <w:rsid w:val="008546BD"/>
    <w:rsid w:val="008556C8"/>
    <w:rsid w:val="00856362"/>
    <w:rsid w:val="0085716A"/>
    <w:rsid w:val="008579ED"/>
    <w:rsid w:val="00860171"/>
    <w:rsid w:val="008611BE"/>
    <w:rsid w:val="008611E2"/>
    <w:rsid w:val="00861431"/>
    <w:rsid w:val="00861758"/>
    <w:rsid w:val="00861BA7"/>
    <w:rsid w:val="00862203"/>
    <w:rsid w:val="0086234E"/>
    <w:rsid w:val="00862408"/>
    <w:rsid w:val="00862776"/>
    <w:rsid w:val="00862A1A"/>
    <w:rsid w:val="00863305"/>
    <w:rsid w:val="008638A5"/>
    <w:rsid w:val="00863965"/>
    <w:rsid w:val="00864AFF"/>
    <w:rsid w:val="00865A52"/>
    <w:rsid w:val="00865F22"/>
    <w:rsid w:val="00866148"/>
    <w:rsid w:val="00866C7E"/>
    <w:rsid w:val="00866D04"/>
    <w:rsid w:val="00867620"/>
    <w:rsid w:val="00867C44"/>
    <w:rsid w:val="00870216"/>
    <w:rsid w:val="00870886"/>
    <w:rsid w:val="008708BC"/>
    <w:rsid w:val="008711F6"/>
    <w:rsid w:val="00871A1A"/>
    <w:rsid w:val="00872F5D"/>
    <w:rsid w:val="0087304A"/>
    <w:rsid w:val="008732D8"/>
    <w:rsid w:val="0087386F"/>
    <w:rsid w:val="008739D5"/>
    <w:rsid w:val="00873F0A"/>
    <w:rsid w:val="0087428D"/>
    <w:rsid w:val="00874615"/>
    <w:rsid w:val="00874A21"/>
    <w:rsid w:val="00874E48"/>
    <w:rsid w:val="00874ED4"/>
    <w:rsid w:val="00874F2D"/>
    <w:rsid w:val="0087528C"/>
    <w:rsid w:val="00875A86"/>
    <w:rsid w:val="00875B03"/>
    <w:rsid w:val="00875B56"/>
    <w:rsid w:val="00875F14"/>
    <w:rsid w:val="00875F47"/>
    <w:rsid w:val="00876082"/>
    <w:rsid w:val="00876434"/>
    <w:rsid w:val="0087707B"/>
    <w:rsid w:val="008770C6"/>
    <w:rsid w:val="008771DC"/>
    <w:rsid w:val="00877801"/>
    <w:rsid w:val="00877F4F"/>
    <w:rsid w:val="00880FE3"/>
    <w:rsid w:val="008810F0"/>
    <w:rsid w:val="008814CD"/>
    <w:rsid w:val="00882104"/>
    <w:rsid w:val="00882676"/>
    <w:rsid w:val="008828DF"/>
    <w:rsid w:val="0088296C"/>
    <w:rsid w:val="00882A29"/>
    <w:rsid w:val="00882C8F"/>
    <w:rsid w:val="008832B3"/>
    <w:rsid w:val="00883612"/>
    <w:rsid w:val="0088378B"/>
    <w:rsid w:val="008846D0"/>
    <w:rsid w:val="0088539C"/>
    <w:rsid w:val="00885663"/>
    <w:rsid w:val="00885CA6"/>
    <w:rsid w:val="00886386"/>
    <w:rsid w:val="00887041"/>
    <w:rsid w:val="008872E9"/>
    <w:rsid w:val="00887316"/>
    <w:rsid w:val="00887B7E"/>
    <w:rsid w:val="008900B9"/>
    <w:rsid w:val="008904DF"/>
    <w:rsid w:val="00890964"/>
    <w:rsid w:val="0089096E"/>
    <w:rsid w:val="00890CAF"/>
    <w:rsid w:val="00891256"/>
    <w:rsid w:val="00892118"/>
    <w:rsid w:val="00892DBD"/>
    <w:rsid w:val="0089320B"/>
    <w:rsid w:val="00894BFA"/>
    <w:rsid w:val="008958CB"/>
    <w:rsid w:val="008968AA"/>
    <w:rsid w:val="00896B0B"/>
    <w:rsid w:val="00897017"/>
    <w:rsid w:val="008A035F"/>
    <w:rsid w:val="008A106B"/>
    <w:rsid w:val="008A1393"/>
    <w:rsid w:val="008A1A78"/>
    <w:rsid w:val="008A1F2E"/>
    <w:rsid w:val="008A21EB"/>
    <w:rsid w:val="008A22C9"/>
    <w:rsid w:val="008A267D"/>
    <w:rsid w:val="008A2BFB"/>
    <w:rsid w:val="008A3570"/>
    <w:rsid w:val="008A36DF"/>
    <w:rsid w:val="008A3B1D"/>
    <w:rsid w:val="008A3EAD"/>
    <w:rsid w:val="008A46C5"/>
    <w:rsid w:val="008A470B"/>
    <w:rsid w:val="008A4CB4"/>
    <w:rsid w:val="008A4DAC"/>
    <w:rsid w:val="008A4DB3"/>
    <w:rsid w:val="008A529C"/>
    <w:rsid w:val="008A5593"/>
    <w:rsid w:val="008A62D9"/>
    <w:rsid w:val="008A681F"/>
    <w:rsid w:val="008A72CD"/>
    <w:rsid w:val="008A750D"/>
    <w:rsid w:val="008A7580"/>
    <w:rsid w:val="008A7688"/>
    <w:rsid w:val="008A7D25"/>
    <w:rsid w:val="008A7EB0"/>
    <w:rsid w:val="008B04B4"/>
    <w:rsid w:val="008B1CFD"/>
    <w:rsid w:val="008B2EA1"/>
    <w:rsid w:val="008B2FE0"/>
    <w:rsid w:val="008B34DE"/>
    <w:rsid w:val="008B39CC"/>
    <w:rsid w:val="008B3ACC"/>
    <w:rsid w:val="008B3BA8"/>
    <w:rsid w:val="008B4186"/>
    <w:rsid w:val="008B4262"/>
    <w:rsid w:val="008B4404"/>
    <w:rsid w:val="008B480E"/>
    <w:rsid w:val="008B4B5B"/>
    <w:rsid w:val="008B4DD2"/>
    <w:rsid w:val="008B5087"/>
    <w:rsid w:val="008B53CB"/>
    <w:rsid w:val="008B5473"/>
    <w:rsid w:val="008B5988"/>
    <w:rsid w:val="008B62D6"/>
    <w:rsid w:val="008B6A68"/>
    <w:rsid w:val="008C0096"/>
    <w:rsid w:val="008C01D4"/>
    <w:rsid w:val="008C0C82"/>
    <w:rsid w:val="008C18F9"/>
    <w:rsid w:val="008C1C54"/>
    <w:rsid w:val="008C2406"/>
    <w:rsid w:val="008C2C99"/>
    <w:rsid w:val="008C39E9"/>
    <w:rsid w:val="008C3A2A"/>
    <w:rsid w:val="008C3AB2"/>
    <w:rsid w:val="008C41A6"/>
    <w:rsid w:val="008C435E"/>
    <w:rsid w:val="008C4400"/>
    <w:rsid w:val="008C448E"/>
    <w:rsid w:val="008C5135"/>
    <w:rsid w:val="008C53C5"/>
    <w:rsid w:val="008C5B64"/>
    <w:rsid w:val="008C5BB8"/>
    <w:rsid w:val="008C6281"/>
    <w:rsid w:val="008C6E24"/>
    <w:rsid w:val="008C7EAF"/>
    <w:rsid w:val="008D0576"/>
    <w:rsid w:val="008D10B9"/>
    <w:rsid w:val="008D1325"/>
    <w:rsid w:val="008D1399"/>
    <w:rsid w:val="008D13DA"/>
    <w:rsid w:val="008D1F07"/>
    <w:rsid w:val="008D2047"/>
    <w:rsid w:val="008D213E"/>
    <w:rsid w:val="008D21DD"/>
    <w:rsid w:val="008D320E"/>
    <w:rsid w:val="008D3503"/>
    <w:rsid w:val="008D38BE"/>
    <w:rsid w:val="008D3900"/>
    <w:rsid w:val="008D47FE"/>
    <w:rsid w:val="008D4CD8"/>
    <w:rsid w:val="008D4DCB"/>
    <w:rsid w:val="008D4EDB"/>
    <w:rsid w:val="008D50E7"/>
    <w:rsid w:val="008D58B7"/>
    <w:rsid w:val="008D5A3F"/>
    <w:rsid w:val="008D62F2"/>
    <w:rsid w:val="008D6396"/>
    <w:rsid w:val="008D65D3"/>
    <w:rsid w:val="008D77B1"/>
    <w:rsid w:val="008D7ABB"/>
    <w:rsid w:val="008D7AFE"/>
    <w:rsid w:val="008D7C8B"/>
    <w:rsid w:val="008E0E0B"/>
    <w:rsid w:val="008E11FA"/>
    <w:rsid w:val="008E16E7"/>
    <w:rsid w:val="008E17FE"/>
    <w:rsid w:val="008E24B0"/>
    <w:rsid w:val="008E2C8D"/>
    <w:rsid w:val="008E2FF3"/>
    <w:rsid w:val="008E3966"/>
    <w:rsid w:val="008E39DC"/>
    <w:rsid w:val="008E3D8F"/>
    <w:rsid w:val="008E44FC"/>
    <w:rsid w:val="008E487A"/>
    <w:rsid w:val="008E4AD2"/>
    <w:rsid w:val="008E4F33"/>
    <w:rsid w:val="008E51B3"/>
    <w:rsid w:val="008E61EA"/>
    <w:rsid w:val="008E64B1"/>
    <w:rsid w:val="008E73BD"/>
    <w:rsid w:val="008E744C"/>
    <w:rsid w:val="008E78E9"/>
    <w:rsid w:val="008E7F51"/>
    <w:rsid w:val="008F0060"/>
    <w:rsid w:val="008F0DD9"/>
    <w:rsid w:val="008F1237"/>
    <w:rsid w:val="008F1C03"/>
    <w:rsid w:val="008F211B"/>
    <w:rsid w:val="008F2235"/>
    <w:rsid w:val="008F268C"/>
    <w:rsid w:val="008F3442"/>
    <w:rsid w:val="008F3459"/>
    <w:rsid w:val="008F35A6"/>
    <w:rsid w:val="008F3CA3"/>
    <w:rsid w:val="008F4284"/>
    <w:rsid w:val="008F4329"/>
    <w:rsid w:val="008F43BD"/>
    <w:rsid w:val="008F4541"/>
    <w:rsid w:val="008F49A6"/>
    <w:rsid w:val="008F4D6D"/>
    <w:rsid w:val="008F503C"/>
    <w:rsid w:val="008F5721"/>
    <w:rsid w:val="008F5CAE"/>
    <w:rsid w:val="008F6357"/>
    <w:rsid w:val="008F66C1"/>
    <w:rsid w:val="008F6803"/>
    <w:rsid w:val="008F6F55"/>
    <w:rsid w:val="008F7DB6"/>
    <w:rsid w:val="0090049E"/>
    <w:rsid w:val="00900660"/>
    <w:rsid w:val="0090129F"/>
    <w:rsid w:val="009031F1"/>
    <w:rsid w:val="00903CF8"/>
    <w:rsid w:val="00904370"/>
    <w:rsid w:val="009044AE"/>
    <w:rsid w:val="00906402"/>
    <w:rsid w:val="00906E63"/>
    <w:rsid w:val="00906EAD"/>
    <w:rsid w:val="00907963"/>
    <w:rsid w:val="009106B3"/>
    <w:rsid w:val="00910AEB"/>
    <w:rsid w:val="00910D54"/>
    <w:rsid w:val="009117DC"/>
    <w:rsid w:val="009120F9"/>
    <w:rsid w:val="00912A69"/>
    <w:rsid w:val="00912C6A"/>
    <w:rsid w:val="00913AA3"/>
    <w:rsid w:val="00913E5A"/>
    <w:rsid w:val="009145A0"/>
    <w:rsid w:val="00914F21"/>
    <w:rsid w:val="0091507B"/>
    <w:rsid w:val="009150E1"/>
    <w:rsid w:val="009156CD"/>
    <w:rsid w:val="009158CA"/>
    <w:rsid w:val="00916D02"/>
    <w:rsid w:val="00916D44"/>
    <w:rsid w:val="009176D8"/>
    <w:rsid w:val="00920169"/>
    <w:rsid w:val="009205B5"/>
    <w:rsid w:val="0092111A"/>
    <w:rsid w:val="00921366"/>
    <w:rsid w:val="0092140C"/>
    <w:rsid w:val="00921B46"/>
    <w:rsid w:val="00922592"/>
    <w:rsid w:val="009225AA"/>
    <w:rsid w:val="00922BD1"/>
    <w:rsid w:val="0092333D"/>
    <w:rsid w:val="00923B49"/>
    <w:rsid w:val="00924BA0"/>
    <w:rsid w:val="00925C7A"/>
    <w:rsid w:val="00926582"/>
    <w:rsid w:val="00926FBC"/>
    <w:rsid w:val="0092703D"/>
    <w:rsid w:val="009271E9"/>
    <w:rsid w:val="00927C5C"/>
    <w:rsid w:val="009303B5"/>
    <w:rsid w:val="009305D6"/>
    <w:rsid w:val="009305F2"/>
    <w:rsid w:val="009309EF"/>
    <w:rsid w:val="009311B3"/>
    <w:rsid w:val="00933155"/>
    <w:rsid w:val="00933F20"/>
    <w:rsid w:val="0093445F"/>
    <w:rsid w:val="00934499"/>
    <w:rsid w:val="00934785"/>
    <w:rsid w:val="009348DA"/>
    <w:rsid w:val="00934D9E"/>
    <w:rsid w:val="009363AF"/>
    <w:rsid w:val="00937DFD"/>
    <w:rsid w:val="00937F58"/>
    <w:rsid w:val="00941258"/>
    <w:rsid w:val="00941588"/>
    <w:rsid w:val="009417CE"/>
    <w:rsid w:val="0094193D"/>
    <w:rsid w:val="00941CED"/>
    <w:rsid w:val="00942098"/>
    <w:rsid w:val="009421C8"/>
    <w:rsid w:val="00942B6B"/>
    <w:rsid w:val="00942C23"/>
    <w:rsid w:val="00943DEC"/>
    <w:rsid w:val="00943E2A"/>
    <w:rsid w:val="0094467E"/>
    <w:rsid w:val="0094487D"/>
    <w:rsid w:val="009449ED"/>
    <w:rsid w:val="0094662F"/>
    <w:rsid w:val="009467FD"/>
    <w:rsid w:val="00946896"/>
    <w:rsid w:val="00946BAA"/>
    <w:rsid w:val="00947489"/>
    <w:rsid w:val="0094766C"/>
    <w:rsid w:val="0095116B"/>
    <w:rsid w:val="00951D12"/>
    <w:rsid w:val="0095200A"/>
    <w:rsid w:val="0095213E"/>
    <w:rsid w:val="009522C6"/>
    <w:rsid w:val="00952F06"/>
    <w:rsid w:val="00953A8A"/>
    <w:rsid w:val="00953BD5"/>
    <w:rsid w:val="00954F10"/>
    <w:rsid w:val="00954F9B"/>
    <w:rsid w:val="00955193"/>
    <w:rsid w:val="009555C8"/>
    <w:rsid w:val="009558D3"/>
    <w:rsid w:val="00955C7E"/>
    <w:rsid w:val="00956199"/>
    <w:rsid w:val="009567FD"/>
    <w:rsid w:val="00957343"/>
    <w:rsid w:val="00957670"/>
    <w:rsid w:val="0095771D"/>
    <w:rsid w:val="009578CF"/>
    <w:rsid w:val="00957F04"/>
    <w:rsid w:val="00960210"/>
    <w:rsid w:val="009606FD"/>
    <w:rsid w:val="009614B9"/>
    <w:rsid w:val="00961A1D"/>
    <w:rsid w:val="00961D1A"/>
    <w:rsid w:val="00962153"/>
    <w:rsid w:val="009628B5"/>
    <w:rsid w:val="00963050"/>
    <w:rsid w:val="00963E68"/>
    <w:rsid w:val="00963F13"/>
    <w:rsid w:val="00963FB7"/>
    <w:rsid w:val="00963FDB"/>
    <w:rsid w:val="00964460"/>
    <w:rsid w:val="00965313"/>
    <w:rsid w:val="0096590E"/>
    <w:rsid w:val="00965B08"/>
    <w:rsid w:val="00965FDC"/>
    <w:rsid w:val="009660ED"/>
    <w:rsid w:val="00966138"/>
    <w:rsid w:val="00966F3D"/>
    <w:rsid w:val="00967056"/>
    <w:rsid w:val="00967244"/>
    <w:rsid w:val="00967A2C"/>
    <w:rsid w:val="00967A55"/>
    <w:rsid w:val="009718EA"/>
    <w:rsid w:val="00972C9D"/>
    <w:rsid w:val="00973101"/>
    <w:rsid w:val="00973AFE"/>
    <w:rsid w:val="0097579E"/>
    <w:rsid w:val="00975B7E"/>
    <w:rsid w:val="0097694B"/>
    <w:rsid w:val="0097707E"/>
    <w:rsid w:val="00977BE1"/>
    <w:rsid w:val="00980420"/>
    <w:rsid w:val="00980FC8"/>
    <w:rsid w:val="00981DCD"/>
    <w:rsid w:val="009822D7"/>
    <w:rsid w:val="009822DB"/>
    <w:rsid w:val="00982489"/>
    <w:rsid w:val="0098272B"/>
    <w:rsid w:val="00982A2E"/>
    <w:rsid w:val="00982C5E"/>
    <w:rsid w:val="00983DC9"/>
    <w:rsid w:val="009840E2"/>
    <w:rsid w:val="00984ACB"/>
    <w:rsid w:val="00984E75"/>
    <w:rsid w:val="009857BA"/>
    <w:rsid w:val="00985AFE"/>
    <w:rsid w:val="00985D27"/>
    <w:rsid w:val="00986BD2"/>
    <w:rsid w:val="00987A3D"/>
    <w:rsid w:val="00987B63"/>
    <w:rsid w:val="00987E59"/>
    <w:rsid w:val="009906CF"/>
    <w:rsid w:val="009911C7"/>
    <w:rsid w:val="00991B6E"/>
    <w:rsid w:val="00991F09"/>
    <w:rsid w:val="009929F2"/>
    <w:rsid w:val="0099339A"/>
    <w:rsid w:val="00993CC7"/>
    <w:rsid w:val="00994300"/>
    <w:rsid w:val="0099437D"/>
    <w:rsid w:val="00995C62"/>
    <w:rsid w:val="00995FD8"/>
    <w:rsid w:val="009960BB"/>
    <w:rsid w:val="00996962"/>
    <w:rsid w:val="00996BB7"/>
    <w:rsid w:val="00996EDD"/>
    <w:rsid w:val="009975BE"/>
    <w:rsid w:val="009978ED"/>
    <w:rsid w:val="0099798A"/>
    <w:rsid w:val="009A0343"/>
    <w:rsid w:val="009A18B7"/>
    <w:rsid w:val="009A1B2B"/>
    <w:rsid w:val="009A1C44"/>
    <w:rsid w:val="009A2371"/>
    <w:rsid w:val="009A35AC"/>
    <w:rsid w:val="009A3971"/>
    <w:rsid w:val="009A46D2"/>
    <w:rsid w:val="009A4A40"/>
    <w:rsid w:val="009A4B5E"/>
    <w:rsid w:val="009A4E8B"/>
    <w:rsid w:val="009A4F22"/>
    <w:rsid w:val="009A518F"/>
    <w:rsid w:val="009A7297"/>
    <w:rsid w:val="009A77BD"/>
    <w:rsid w:val="009A7A68"/>
    <w:rsid w:val="009B01BD"/>
    <w:rsid w:val="009B0316"/>
    <w:rsid w:val="009B0C45"/>
    <w:rsid w:val="009B126A"/>
    <w:rsid w:val="009B1511"/>
    <w:rsid w:val="009B1854"/>
    <w:rsid w:val="009B1B07"/>
    <w:rsid w:val="009B1BA6"/>
    <w:rsid w:val="009B2A6E"/>
    <w:rsid w:val="009B2B01"/>
    <w:rsid w:val="009B3998"/>
    <w:rsid w:val="009B4051"/>
    <w:rsid w:val="009B46E0"/>
    <w:rsid w:val="009B592B"/>
    <w:rsid w:val="009B5C44"/>
    <w:rsid w:val="009B5C7E"/>
    <w:rsid w:val="009B6C93"/>
    <w:rsid w:val="009C1512"/>
    <w:rsid w:val="009C1558"/>
    <w:rsid w:val="009C1AA9"/>
    <w:rsid w:val="009C2692"/>
    <w:rsid w:val="009C324D"/>
    <w:rsid w:val="009C3B73"/>
    <w:rsid w:val="009C3BF0"/>
    <w:rsid w:val="009C3E35"/>
    <w:rsid w:val="009C59DC"/>
    <w:rsid w:val="009C658C"/>
    <w:rsid w:val="009C6CF3"/>
    <w:rsid w:val="009C7090"/>
    <w:rsid w:val="009C7D11"/>
    <w:rsid w:val="009C7EB9"/>
    <w:rsid w:val="009D08B4"/>
    <w:rsid w:val="009D0C5F"/>
    <w:rsid w:val="009D0C88"/>
    <w:rsid w:val="009D101F"/>
    <w:rsid w:val="009D1918"/>
    <w:rsid w:val="009D1A85"/>
    <w:rsid w:val="009D3510"/>
    <w:rsid w:val="009D3A56"/>
    <w:rsid w:val="009D4187"/>
    <w:rsid w:val="009D45E1"/>
    <w:rsid w:val="009D4AB5"/>
    <w:rsid w:val="009D4B83"/>
    <w:rsid w:val="009D5054"/>
    <w:rsid w:val="009D54BB"/>
    <w:rsid w:val="009D65D1"/>
    <w:rsid w:val="009D68F2"/>
    <w:rsid w:val="009D6DCC"/>
    <w:rsid w:val="009E050D"/>
    <w:rsid w:val="009E070B"/>
    <w:rsid w:val="009E0C26"/>
    <w:rsid w:val="009E10A6"/>
    <w:rsid w:val="009E14F7"/>
    <w:rsid w:val="009E2927"/>
    <w:rsid w:val="009E3DEB"/>
    <w:rsid w:val="009E439D"/>
    <w:rsid w:val="009E4E90"/>
    <w:rsid w:val="009E4ECC"/>
    <w:rsid w:val="009E5098"/>
    <w:rsid w:val="009E5153"/>
    <w:rsid w:val="009E5194"/>
    <w:rsid w:val="009E5555"/>
    <w:rsid w:val="009E573D"/>
    <w:rsid w:val="009E5EA9"/>
    <w:rsid w:val="009E5FCC"/>
    <w:rsid w:val="009E64CA"/>
    <w:rsid w:val="009E685B"/>
    <w:rsid w:val="009E69BF"/>
    <w:rsid w:val="009E7141"/>
    <w:rsid w:val="009E722D"/>
    <w:rsid w:val="009E7B3A"/>
    <w:rsid w:val="009E7F20"/>
    <w:rsid w:val="009F0324"/>
    <w:rsid w:val="009F04AB"/>
    <w:rsid w:val="009F0AB1"/>
    <w:rsid w:val="009F0F02"/>
    <w:rsid w:val="009F12A3"/>
    <w:rsid w:val="009F1D57"/>
    <w:rsid w:val="009F2233"/>
    <w:rsid w:val="009F2454"/>
    <w:rsid w:val="009F2476"/>
    <w:rsid w:val="009F2647"/>
    <w:rsid w:val="009F26DE"/>
    <w:rsid w:val="009F3977"/>
    <w:rsid w:val="009F3EBE"/>
    <w:rsid w:val="009F4077"/>
    <w:rsid w:val="009F4E75"/>
    <w:rsid w:val="009F4FF8"/>
    <w:rsid w:val="009F5359"/>
    <w:rsid w:val="009F55AE"/>
    <w:rsid w:val="009F5E2E"/>
    <w:rsid w:val="009F6691"/>
    <w:rsid w:val="009F7208"/>
    <w:rsid w:val="009F79F1"/>
    <w:rsid w:val="00A00166"/>
    <w:rsid w:val="00A0027A"/>
    <w:rsid w:val="00A00CD2"/>
    <w:rsid w:val="00A00DD8"/>
    <w:rsid w:val="00A01BEC"/>
    <w:rsid w:val="00A021B0"/>
    <w:rsid w:val="00A02A75"/>
    <w:rsid w:val="00A03939"/>
    <w:rsid w:val="00A03AB2"/>
    <w:rsid w:val="00A03B26"/>
    <w:rsid w:val="00A03C30"/>
    <w:rsid w:val="00A03D5A"/>
    <w:rsid w:val="00A07876"/>
    <w:rsid w:val="00A1014A"/>
    <w:rsid w:val="00A10A5F"/>
    <w:rsid w:val="00A1104F"/>
    <w:rsid w:val="00A123FE"/>
    <w:rsid w:val="00A12578"/>
    <w:rsid w:val="00A130F8"/>
    <w:rsid w:val="00A13C31"/>
    <w:rsid w:val="00A15574"/>
    <w:rsid w:val="00A15F85"/>
    <w:rsid w:val="00A1659D"/>
    <w:rsid w:val="00A16C1C"/>
    <w:rsid w:val="00A16F51"/>
    <w:rsid w:val="00A17C32"/>
    <w:rsid w:val="00A201F8"/>
    <w:rsid w:val="00A20313"/>
    <w:rsid w:val="00A2103A"/>
    <w:rsid w:val="00A2162F"/>
    <w:rsid w:val="00A217ED"/>
    <w:rsid w:val="00A21EDF"/>
    <w:rsid w:val="00A2237F"/>
    <w:rsid w:val="00A23305"/>
    <w:rsid w:val="00A234AB"/>
    <w:rsid w:val="00A25A34"/>
    <w:rsid w:val="00A25D54"/>
    <w:rsid w:val="00A2739D"/>
    <w:rsid w:val="00A30026"/>
    <w:rsid w:val="00A3088F"/>
    <w:rsid w:val="00A30F7E"/>
    <w:rsid w:val="00A31A29"/>
    <w:rsid w:val="00A32CA1"/>
    <w:rsid w:val="00A332B7"/>
    <w:rsid w:val="00A3401F"/>
    <w:rsid w:val="00A34065"/>
    <w:rsid w:val="00A34581"/>
    <w:rsid w:val="00A34E82"/>
    <w:rsid w:val="00A35203"/>
    <w:rsid w:val="00A35A3B"/>
    <w:rsid w:val="00A35ADC"/>
    <w:rsid w:val="00A35CAE"/>
    <w:rsid w:val="00A35EE1"/>
    <w:rsid w:val="00A36008"/>
    <w:rsid w:val="00A36270"/>
    <w:rsid w:val="00A3635D"/>
    <w:rsid w:val="00A36E2F"/>
    <w:rsid w:val="00A375F4"/>
    <w:rsid w:val="00A37773"/>
    <w:rsid w:val="00A37CC2"/>
    <w:rsid w:val="00A37E83"/>
    <w:rsid w:val="00A40933"/>
    <w:rsid w:val="00A40A90"/>
    <w:rsid w:val="00A411D6"/>
    <w:rsid w:val="00A41E90"/>
    <w:rsid w:val="00A41EB8"/>
    <w:rsid w:val="00A41EDC"/>
    <w:rsid w:val="00A41F28"/>
    <w:rsid w:val="00A421B8"/>
    <w:rsid w:val="00A425CF"/>
    <w:rsid w:val="00A43AF1"/>
    <w:rsid w:val="00A43E5F"/>
    <w:rsid w:val="00A4437D"/>
    <w:rsid w:val="00A45241"/>
    <w:rsid w:val="00A45BBB"/>
    <w:rsid w:val="00A45C7E"/>
    <w:rsid w:val="00A4610B"/>
    <w:rsid w:val="00A469E8"/>
    <w:rsid w:val="00A4783C"/>
    <w:rsid w:val="00A479BD"/>
    <w:rsid w:val="00A479CE"/>
    <w:rsid w:val="00A50172"/>
    <w:rsid w:val="00A503F0"/>
    <w:rsid w:val="00A50452"/>
    <w:rsid w:val="00A50472"/>
    <w:rsid w:val="00A504A3"/>
    <w:rsid w:val="00A50D34"/>
    <w:rsid w:val="00A51856"/>
    <w:rsid w:val="00A522A6"/>
    <w:rsid w:val="00A5305D"/>
    <w:rsid w:val="00A53360"/>
    <w:rsid w:val="00A540AC"/>
    <w:rsid w:val="00A5572E"/>
    <w:rsid w:val="00A566F0"/>
    <w:rsid w:val="00A56AD2"/>
    <w:rsid w:val="00A56B4B"/>
    <w:rsid w:val="00A579B1"/>
    <w:rsid w:val="00A57A7E"/>
    <w:rsid w:val="00A57BD3"/>
    <w:rsid w:val="00A60015"/>
    <w:rsid w:val="00A6109D"/>
    <w:rsid w:val="00A61240"/>
    <w:rsid w:val="00A6194B"/>
    <w:rsid w:val="00A61B43"/>
    <w:rsid w:val="00A62008"/>
    <w:rsid w:val="00A62FB8"/>
    <w:rsid w:val="00A634A1"/>
    <w:rsid w:val="00A670E7"/>
    <w:rsid w:val="00A676FD"/>
    <w:rsid w:val="00A67E06"/>
    <w:rsid w:val="00A7068D"/>
    <w:rsid w:val="00A7069C"/>
    <w:rsid w:val="00A71481"/>
    <w:rsid w:val="00A71A18"/>
    <w:rsid w:val="00A71B49"/>
    <w:rsid w:val="00A722EA"/>
    <w:rsid w:val="00A727AC"/>
    <w:rsid w:val="00A72D12"/>
    <w:rsid w:val="00A72E6B"/>
    <w:rsid w:val="00A72F25"/>
    <w:rsid w:val="00A72F56"/>
    <w:rsid w:val="00A73196"/>
    <w:rsid w:val="00A73DAE"/>
    <w:rsid w:val="00A7415D"/>
    <w:rsid w:val="00A76108"/>
    <w:rsid w:val="00A761A0"/>
    <w:rsid w:val="00A7709C"/>
    <w:rsid w:val="00A80599"/>
    <w:rsid w:val="00A807F6"/>
    <w:rsid w:val="00A8088F"/>
    <w:rsid w:val="00A80F32"/>
    <w:rsid w:val="00A81D55"/>
    <w:rsid w:val="00A82060"/>
    <w:rsid w:val="00A847BE"/>
    <w:rsid w:val="00A84898"/>
    <w:rsid w:val="00A84F11"/>
    <w:rsid w:val="00A86336"/>
    <w:rsid w:val="00A86679"/>
    <w:rsid w:val="00A867DC"/>
    <w:rsid w:val="00A86856"/>
    <w:rsid w:val="00A86C65"/>
    <w:rsid w:val="00A87A88"/>
    <w:rsid w:val="00A91418"/>
    <w:rsid w:val="00A9155D"/>
    <w:rsid w:val="00A9389B"/>
    <w:rsid w:val="00A93DB6"/>
    <w:rsid w:val="00A94EEF"/>
    <w:rsid w:val="00A950FB"/>
    <w:rsid w:val="00A9637E"/>
    <w:rsid w:val="00A96F66"/>
    <w:rsid w:val="00A977CF"/>
    <w:rsid w:val="00AA0317"/>
    <w:rsid w:val="00AA0572"/>
    <w:rsid w:val="00AA05B4"/>
    <w:rsid w:val="00AA06EA"/>
    <w:rsid w:val="00AA09C4"/>
    <w:rsid w:val="00AA09DA"/>
    <w:rsid w:val="00AA0BC5"/>
    <w:rsid w:val="00AA16EA"/>
    <w:rsid w:val="00AA1710"/>
    <w:rsid w:val="00AA3896"/>
    <w:rsid w:val="00AA3A9E"/>
    <w:rsid w:val="00AA3BB2"/>
    <w:rsid w:val="00AA3D3D"/>
    <w:rsid w:val="00AA402D"/>
    <w:rsid w:val="00AA43F4"/>
    <w:rsid w:val="00AA454D"/>
    <w:rsid w:val="00AA4975"/>
    <w:rsid w:val="00AA4C38"/>
    <w:rsid w:val="00AA510D"/>
    <w:rsid w:val="00AA5394"/>
    <w:rsid w:val="00AA57DB"/>
    <w:rsid w:val="00AA58C5"/>
    <w:rsid w:val="00AA5AD8"/>
    <w:rsid w:val="00AA61B6"/>
    <w:rsid w:val="00AA620F"/>
    <w:rsid w:val="00AA67F4"/>
    <w:rsid w:val="00AA6D2C"/>
    <w:rsid w:val="00AA6F49"/>
    <w:rsid w:val="00AA7077"/>
    <w:rsid w:val="00AA7597"/>
    <w:rsid w:val="00AA7C88"/>
    <w:rsid w:val="00AA7CA2"/>
    <w:rsid w:val="00AA7F80"/>
    <w:rsid w:val="00AB0CF1"/>
    <w:rsid w:val="00AB1834"/>
    <w:rsid w:val="00AB1B07"/>
    <w:rsid w:val="00AB260F"/>
    <w:rsid w:val="00AB31AA"/>
    <w:rsid w:val="00AB355B"/>
    <w:rsid w:val="00AB37A2"/>
    <w:rsid w:val="00AB399E"/>
    <w:rsid w:val="00AB40E7"/>
    <w:rsid w:val="00AB4205"/>
    <w:rsid w:val="00AB42AC"/>
    <w:rsid w:val="00AB456E"/>
    <w:rsid w:val="00AB4836"/>
    <w:rsid w:val="00AB4D79"/>
    <w:rsid w:val="00AB5441"/>
    <w:rsid w:val="00AB6033"/>
    <w:rsid w:val="00AB6469"/>
    <w:rsid w:val="00AB66F9"/>
    <w:rsid w:val="00AB6803"/>
    <w:rsid w:val="00AB71F9"/>
    <w:rsid w:val="00AB7DB4"/>
    <w:rsid w:val="00AC116B"/>
    <w:rsid w:val="00AC122B"/>
    <w:rsid w:val="00AC2DAE"/>
    <w:rsid w:val="00AC36FB"/>
    <w:rsid w:val="00AC375C"/>
    <w:rsid w:val="00AC3DCE"/>
    <w:rsid w:val="00AC4EF6"/>
    <w:rsid w:val="00AC530F"/>
    <w:rsid w:val="00AC53F0"/>
    <w:rsid w:val="00AC563A"/>
    <w:rsid w:val="00AC5AE2"/>
    <w:rsid w:val="00AC5AFC"/>
    <w:rsid w:val="00AC5F38"/>
    <w:rsid w:val="00AC603E"/>
    <w:rsid w:val="00AC708A"/>
    <w:rsid w:val="00AC71B9"/>
    <w:rsid w:val="00AC7C34"/>
    <w:rsid w:val="00AC7F2F"/>
    <w:rsid w:val="00AD00F0"/>
    <w:rsid w:val="00AD0682"/>
    <w:rsid w:val="00AD16D6"/>
    <w:rsid w:val="00AD1930"/>
    <w:rsid w:val="00AD27FB"/>
    <w:rsid w:val="00AD2933"/>
    <w:rsid w:val="00AD2F28"/>
    <w:rsid w:val="00AD329D"/>
    <w:rsid w:val="00AD3AB9"/>
    <w:rsid w:val="00AD3DF1"/>
    <w:rsid w:val="00AD402E"/>
    <w:rsid w:val="00AD4F4F"/>
    <w:rsid w:val="00AD5857"/>
    <w:rsid w:val="00AD609A"/>
    <w:rsid w:val="00AD60BC"/>
    <w:rsid w:val="00AD78CE"/>
    <w:rsid w:val="00AD7C90"/>
    <w:rsid w:val="00AE1523"/>
    <w:rsid w:val="00AE243A"/>
    <w:rsid w:val="00AE2786"/>
    <w:rsid w:val="00AE38F5"/>
    <w:rsid w:val="00AE3D8E"/>
    <w:rsid w:val="00AE435A"/>
    <w:rsid w:val="00AE47B0"/>
    <w:rsid w:val="00AE4FAD"/>
    <w:rsid w:val="00AE5AD0"/>
    <w:rsid w:val="00AE5E12"/>
    <w:rsid w:val="00AE6E38"/>
    <w:rsid w:val="00AE7022"/>
    <w:rsid w:val="00AE74B9"/>
    <w:rsid w:val="00AE7537"/>
    <w:rsid w:val="00AF037E"/>
    <w:rsid w:val="00AF039D"/>
    <w:rsid w:val="00AF06C1"/>
    <w:rsid w:val="00AF0D37"/>
    <w:rsid w:val="00AF113F"/>
    <w:rsid w:val="00AF1C29"/>
    <w:rsid w:val="00AF1CB9"/>
    <w:rsid w:val="00AF1D6C"/>
    <w:rsid w:val="00AF2793"/>
    <w:rsid w:val="00AF28C6"/>
    <w:rsid w:val="00AF2E77"/>
    <w:rsid w:val="00AF31F3"/>
    <w:rsid w:val="00AF3B52"/>
    <w:rsid w:val="00AF448C"/>
    <w:rsid w:val="00AF53BF"/>
    <w:rsid w:val="00AF550B"/>
    <w:rsid w:val="00AF5584"/>
    <w:rsid w:val="00AF5ED1"/>
    <w:rsid w:val="00AF6826"/>
    <w:rsid w:val="00AF7891"/>
    <w:rsid w:val="00AF7DB3"/>
    <w:rsid w:val="00B005C0"/>
    <w:rsid w:val="00B020BA"/>
    <w:rsid w:val="00B0270F"/>
    <w:rsid w:val="00B03388"/>
    <w:rsid w:val="00B03601"/>
    <w:rsid w:val="00B03FDD"/>
    <w:rsid w:val="00B044FE"/>
    <w:rsid w:val="00B04AA1"/>
    <w:rsid w:val="00B04E2A"/>
    <w:rsid w:val="00B054CF"/>
    <w:rsid w:val="00B05A47"/>
    <w:rsid w:val="00B05F09"/>
    <w:rsid w:val="00B061B3"/>
    <w:rsid w:val="00B06716"/>
    <w:rsid w:val="00B06D0C"/>
    <w:rsid w:val="00B06F27"/>
    <w:rsid w:val="00B071B6"/>
    <w:rsid w:val="00B07683"/>
    <w:rsid w:val="00B07D82"/>
    <w:rsid w:val="00B07EFB"/>
    <w:rsid w:val="00B10829"/>
    <w:rsid w:val="00B10AE8"/>
    <w:rsid w:val="00B11222"/>
    <w:rsid w:val="00B1263B"/>
    <w:rsid w:val="00B12CDE"/>
    <w:rsid w:val="00B13674"/>
    <w:rsid w:val="00B13A66"/>
    <w:rsid w:val="00B13DA3"/>
    <w:rsid w:val="00B142F3"/>
    <w:rsid w:val="00B145B7"/>
    <w:rsid w:val="00B148B7"/>
    <w:rsid w:val="00B14FB4"/>
    <w:rsid w:val="00B15D68"/>
    <w:rsid w:val="00B16C8C"/>
    <w:rsid w:val="00B1726F"/>
    <w:rsid w:val="00B173AE"/>
    <w:rsid w:val="00B17626"/>
    <w:rsid w:val="00B1779E"/>
    <w:rsid w:val="00B22108"/>
    <w:rsid w:val="00B22188"/>
    <w:rsid w:val="00B2267E"/>
    <w:rsid w:val="00B22907"/>
    <w:rsid w:val="00B22C9D"/>
    <w:rsid w:val="00B23421"/>
    <w:rsid w:val="00B239E0"/>
    <w:rsid w:val="00B23EB1"/>
    <w:rsid w:val="00B24123"/>
    <w:rsid w:val="00B24B48"/>
    <w:rsid w:val="00B2676D"/>
    <w:rsid w:val="00B26C11"/>
    <w:rsid w:val="00B27590"/>
    <w:rsid w:val="00B277DC"/>
    <w:rsid w:val="00B27BA7"/>
    <w:rsid w:val="00B30363"/>
    <w:rsid w:val="00B30DCE"/>
    <w:rsid w:val="00B311D7"/>
    <w:rsid w:val="00B31339"/>
    <w:rsid w:val="00B31482"/>
    <w:rsid w:val="00B31804"/>
    <w:rsid w:val="00B31B5C"/>
    <w:rsid w:val="00B32910"/>
    <w:rsid w:val="00B32CA0"/>
    <w:rsid w:val="00B33A0F"/>
    <w:rsid w:val="00B33F9B"/>
    <w:rsid w:val="00B34A17"/>
    <w:rsid w:val="00B34DEA"/>
    <w:rsid w:val="00B34F00"/>
    <w:rsid w:val="00B35B43"/>
    <w:rsid w:val="00B37F7C"/>
    <w:rsid w:val="00B4013D"/>
    <w:rsid w:val="00B40670"/>
    <w:rsid w:val="00B4103C"/>
    <w:rsid w:val="00B41CC0"/>
    <w:rsid w:val="00B429F1"/>
    <w:rsid w:val="00B44006"/>
    <w:rsid w:val="00B44071"/>
    <w:rsid w:val="00B4412D"/>
    <w:rsid w:val="00B44BD7"/>
    <w:rsid w:val="00B44FD4"/>
    <w:rsid w:val="00B45751"/>
    <w:rsid w:val="00B45962"/>
    <w:rsid w:val="00B45DB8"/>
    <w:rsid w:val="00B47546"/>
    <w:rsid w:val="00B47672"/>
    <w:rsid w:val="00B47DD3"/>
    <w:rsid w:val="00B47F5B"/>
    <w:rsid w:val="00B50050"/>
    <w:rsid w:val="00B505A7"/>
    <w:rsid w:val="00B50FFD"/>
    <w:rsid w:val="00B513B3"/>
    <w:rsid w:val="00B5158B"/>
    <w:rsid w:val="00B5339C"/>
    <w:rsid w:val="00B53A3E"/>
    <w:rsid w:val="00B53ABA"/>
    <w:rsid w:val="00B53D18"/>
    <w:rsid w:val="00B54048"/>
    <w:rsid w:val="00B54EA1"/>
    <w:rsid w:val="00B5576D"/>
    <w:rsid w:val="00B55893"/>
    <w:rsid w:val="00B55BB1"/>
    <w:rsid w:val="00B55F5B"/>
    <w:rsid w:val="00B56F4C"/>
    <w:rsid w:val="00B574A8"/>
    <w:rsid w:val="00B5780E"/>
    <w:rsid w:val="00B57A22"/>
    <w:rsid w:val="00B57EDE"/>
    <w:rsid w:val="00B60892"/>
    <w:rsid w:val="00B6095A"/>
    <w:rsid w:val="00B6115E"/>
    <w:rsid w:val="00B61C77"/>
    <w:rsid w:val="00B62007"/>
    <w:rsid w:val="00B622DC"/>
    <w:rsid w:val="00B62A0C"/>
    <w:rsid w:val="00B62C11"/>
    <w:rsid w:val="00B6371E"/>
    <w:rsid w:val="00B64BCA"/>
    <w:rsid w:val="00B6538D"/>
    <w:rsid w:val="00B65A67"/>
    <w:rsid w:val="00B6653B"/>
    <w:rsid w:val="00B67998"/>
    <w:rsid w:val="00B67AD1"/>
    <w:rsid w:val="00B7046F"/>
    <w:rsid w:val="00B7054F"/>
    <w:rsid w:val="00B7118A"/>
    <w:rsid w:val="00B71708"/>
    <w:rsid w:val="00B71732"/>
    <w:rsid w:val="00B71925"/>
    <w:rsid w:val="00B71B3C"/>
    <w:rsid w:val="00B725A0"/>
    <w:rsid w:val="00B7276D"/>
    <w:rsid w:val="00B73BD4"/>
    <w:rsid w:val="00B74469"/>
    <w:rsid w:val="00B7484D"/>
    <w:rsid w:val="00B74C66"/>
    <w:rsid w:val="00B75B76"/>
    <w:rsid w:val="00B75D92"/>
    <w:rsid w:val="00B7601A"/>
    <w:rsid w:val="00B762F7"/>
    <w:rsid w:val="00B768F8"/>
    <w:rsid w:val="00B7690E"/>
    <w:rsid w:val="00B76983"/>
    <w:rsid w:val="00B76D67"/>
    <w:rsid w:val="00B773D0"/>
    <w:rsid w:val="00B77441"/>
    <w:rsid w:val="00B807A0"/>
    <w:rsid w:val="00B808D1"/>
    <w:rsid w:val="00B80AF7"/>
    <w:rsid w:val="00B81125"/>
    <w:rsid w:val="00B81135"/>
    <w:rsid w:val="00B81394"/>
    <w:rsid w:val="00B814AD"/>
    <w:rsid w:val="00B820A0"/>
    <w:rsid w:val="00B825DB"/>
    <w:rsid w:val="00B8316D"/>
    <w:rsid w:val="00B8326A"/>
    <w:rsid w:val="00B83318"/>
    <w:rsid w:val="00B83C4E"/>
    <w:rsid w:val="00B84232"/>
    <w:rsid w:val="00B85D98"/>
    <w:rsid w:val="00B8631A"/>
    <w:rsid w:val="00B86BEA"/>
    <w:rsid w:val="00B87071"/>
    <w:rsid w:val="00B87605"/>
    <w:rsid w:val="00B87D0C"/>
    <w:rsid w:val="00B90201"/>
    <w:rsid w:val="00B91685"/>
    <w:rsid w:val="00B91C08"/>
    <w:rsid w:val="00B91C69"/>
    <w:rsid w:val="00B9279B"/>
    <w:rsid w:val="00B92C16"/>
    <w:rsid w:val="00B93B4A"/>
    <w:rsid w:val="00B93C87"/>
    <w:rsid w:val="00B93E7E"/>
    <w:rsid w:val="00B94C6E"/>
    <w:rsid w:val="00B952DD"/>
    <w:rsid w:val="00B9550E"/>
    <w:rsid w:val="00B955B4"/>
    <w:rsid w:val="00B9560F"/>
    <w:rsid w:val="00B9588B"/>
    <w:rsid w:val="00B95FD7"/>
    <w:rsid w:val="00B9618A"/>
    <w:rsid w:val="00B9630A"/>
    <w:rsid w:val="00B96F31"/>
    <w:rsid w:val="00B9778C"/>
    <w:rsid w:val="00BA09AE"/>
    <w:rsid w:val="00BA0F97"/>
    <w:rsid w:val="00BA1D0A"/>
    <w:rsid w:val="00BA2478"/>
    <w:rsid w:val="00BA3146"/>
    <w:rsid w:val="00BA341E"/>
    <w:rsid w:val="00BA413A"/>
    <w:rsid w:val="00BA4289"/>
    <w:rsid w:val="00BA458D"/>
    <w:rsid w:val="00BA4FE6"/>
    <w:rsid w:val="00BA712E"/>
    <w:rsid w:val="00BA72E9"/>
    <w:rsid w:val="00BB1337"/>
    <w:rsid w:val="00BB1B1C"/>
    <w:rsid w:val="00BB2CF3"/>
    <w:rsid w:val="00BB2E8F"/>
    <w:rsid w:val="00BB333F"/>
    <w:rsid w:val="00BB429E"/>
    <w:rsid w:val="00BB4A54"/>
    <w:rsid w:val="00BB51C2"/>
    <w:rsid w:val="00BB596E"/>
    <w:rsid w:val="00BB6545"/>
    <w:rsid w:val="00BB6583"/>
    <w:rsid w:val="00BB66FC"/>
    <w:rsid w:val="00BB6952"/>
    <w:rsid w:val="00BB6966"/>
    <w:rsid w:val="00BB764C"/>
    <w:rsid w:val="00BC053A"/>
    <w:rsid w:val="00BC0B33"/>
    <w:rsid w:val="00BC0C6E"/>
    <w:rsid w:val="00BC0E02"/>
    <w:rsid w:val="00BC1BE5"/>
    <w:rsid w:val="00BC1D20"/>
    <w:rsid w:val="00BC2719"/>
    <w:rsid w:val="00BC29FF"/>
    <w:rsid w:val="00BC2BC2"/>
    <w:rsid w:val="00BC3020"/>
    <w:rsid w:val="00BC3EBE"/>
    <w:rsid w:val="00BC4A26"/>
    <w:rsid w:val="00BC4B02"/>
    <w:rsid w:val="00BC67AB"/>
    <w:rsid w:val="00BC7A0D"/>
    <w:rsid w:val="00BC7E0F"/>
    <w:rsid w:val="00BC7F48"/>
    <w:rsid w:val="00BD143F"/>
    <w:rsid w:val="00BD1462"/>
    <w:rsid w:val="00BD1563"/>
    <w:rsid w:val="00BD202C"/>
    <w:rsid w:val="00BD245B"/>
    <w:rsid w:val="00BD2A85"/>
    <w:rsid w:val="00BD34BA"/>
    <w:rsid w:val="00BD3AB4"/>
    <w:rsid w:val="00BD450A"/>
    <w:rsid w:val="00BD457A"/>
    <w:rsid w:val="00BD5A40"/>
    <w:rsid w:val="00BD713D"/>
    <w:rsid w:val="00BD7C0C"/>
    <w:rsid w:val="00BE04D0"/>
    <w:rsid w:val="00BE0757"/>
    <w:rsid w:val="00BE0F5C"/>
    <w:rsid w:val="00BE18FE"/>
    <w:rsid w:val="00BE19DE"/>
    <w:rsid w:val="00BE24B9"/>
    <w:rsid w:val="00BE321E"/>
    <w:rsid w:val="00BE37DF"/>
    <w:rsid w:val="00BE3D17"/>
    <w:rsid w:val="00BE47F2"/>
    <w:rsid w:val="00BE498F"/>
    <w:rsid w:val="00BE5275"/>
    <w:rsid w:val="00BE53CA"/>
    <w:rsid w:val="00BE6016"/>
    <w:rsid w:val="00BE6069"/>
    <w:rsid w:val="00BE65DD"/>
    <w:rsid w:val="00BE79BB"/>
    <w:rsid w:val="00BE79F5"/>
    <w:rsid w:val="00BF02DF"/>
    <w:rsid w:val="00BF1058"/>
    <w:rsid w:val="00BF1978"/>
    <w:rsid w:val="00BF233F"/>
    <w:rsid w:val="00BF2BE6"/>
    <w:rsid w:val="00BF3735"/>
    <w:rsid w:val="00BF6576"/>
    <w:rsid w:val="00BF6C63"/>
    <w:rsid w:val="00BF6F84"/>
    <w:rsid w:val="00BF6FC6"/>
    <w:rsid w:val="00BF7E3A"/>
    <w:rsid w:val="00BF7F30"/>
    <w:rsid w:val="00C01198"/>
    <w:rsid w:val="00C01B82"/>
    <w:rsid w:val="00C01EC0"/>
    <w:rsid w:val="00C03091"/>
    <w:rsid w:val="00C034B9"/>
    <w:rsid w:val="00C0433C"/>
    <w:rsid w:val="00C0498B"/>
    <w:rsid w:val="00C04D1B"/>
    <w:rsid w:val="00C04D42"/>
    <w:rsid w:val="00C05104"/>
    <w:rsid w:val="00C0536D"/>
    <w:rsid w:val="00C0594B"/>
    <w:rsid w:val="00C05ADB"/>
    <w:rsid w:val="00C05C3D"/>
    <w:rsid w:val="00C0676B"/>
    <w:rsid w:val="00C06C0E"/>
    <w:rsid w:val="00C10D40"/>
    <w:rsid w:val="00C11207"/>
    <w:rsid w:val="00C112C8"/>
    <w:rsid w:val="00C116CB"/>
    <w:rsid w:val="00C116D8"/>
    <w:rsid w:val="00C11A42"/>
    <w:rsid w:val="00C11EBD"/>
    <w:rsid w:val="00C120B0"/>
    <w:rsid w:val="00C12F52"/>
    <w:rsid w:val="00C136C6"/>
    <w:rsid w:val="00C1390B"/>
    <w:rsid w:val="00C13C4F"/>
    <w:rsid w:val="00C142D4"/>
    <w:rsid w:val="00C14586"/>
    <w:rsid w:val="00C14A58"/>
    <w:rsid w:val="00C15574"/>
    <w:rsid w:val="00C160D0"/>
    <w:rsid w:val="00C164EC"/>
    <w:rsid w:val="00C172E6"/>
    <w:rsid w:val="00C173D3"/>
    <w:rsid w:val="00C1743E"/>
    <w:rsid w:val="00C178AA"/>
    <w:rsid w:val="00C17DC8"/>
    <w:rsid w:val="00C2000A"/>
    <w:rsid w:val="00C2041D"/>
    <w:rsid w:val="00C20580"/>
    <w:rsid w:val="00C20D09"/>
    <w:rsid w:val="00C213EB"/>
    <w:rsid w:val="00C21EB5"/>
    <w:rsid w:val="00C2218A"/>
    <w:rsid w:val="00C23567"/>
    <w:rsid w:val="00C23759"/>
    <w:rsid w:val="00C238E0"/>
    <w:rsid w:val="00C23D85"/>
    <w:rsid w:val="00C241DF"/>
    <w:rsid w:val="00C2474D"/>
    <w:rsid w:val="00C26455"/>
    <w:rsid w:val="00C2681F"/>
    <w:rsid w:val="00C278AD"/>
    <w:rsid w:val="00C31214"/>
    <w:rsid w:val="00C326BB"/>
    <w:rsid w:val="00C32703"/>
    <w:rsid w:val="00C32952"/>
    <w:rsid w:val="00C33A17"/>
    <w:rsid w:val="00C3453B"/>
    <w:rsid w:val="00C34851"/>
    <w:rsid w:val="00C34DD3"/>
    <w:rsid w:val="00C35094"/>
    <w:rsid w:val="00C351B4"/>
    <w:rsid w:val="00C366C7"/>
    <w:rsid w:val="00C36A9B"/>
    <w:rsid w:val="00C36CDD"/>
    <w:rsid w:val="00C375F4"/>
    <w:rsid w:val="00C4042C"/>
    <w:rsid w:val="00C4046B"/>
    <w:rsid w:val="00C4066D"/>
    <w:rsid w:val="00C412C9"/>
    <w:rsid w:val="00C414D1"/>
    <w:rsid w:val="00C41B0A"/>
    <w:rsid w:val="00C41DD2"/>
    <w:rsid w:val="00C4213A"/>
    <w:rsid w:val="00C43AD3"/>
    <w:rsid w:val="00C43B3C"/>
    <w:rsid w:val="00C43C1C"/>
    <w:rsid w:val="00C44702"/>
    <w:rsid w:val="00C447C8"/>
    <w:rsid w:val="00C4515D"/>
    <w:rsid w:val="00C45249"/>
    <w:rsid w:val="00C452E3"/>
    <w:rsid w:val="00C454F9"/>
    <w:rsid w:val="00C4553E"/>
    <w:rsid w:val="00C4592D"/>
    <w:rsid w:val="00C46AA4"/>
    <w:rsid w:val="00C46EFE"/>
    <w:rsid w:val="00C479BE"/>
    <w:rsid w:val="00C5063A"/>
    <w:rsid w:val="00C50E8E"/>
    <w:rsid w:val="00C51AFB"/>
    <w:rsid w:val="00C5262F"/>
    <w:rsid w:val="00C5276F"/>
    <w:rsid w:val="00C5282A"/>
    <w:rsid w:val="00C53883"/>
    <w:rsid w:val="00C54376"/>
    <w:rsid w:val="00C545B7"/>
    <w:rsid w:val="00C54704"/>
    <w:rsid w:val="00C550BF"/>
    <w:rsid w:val="00C55294"/>
    <w:rsid w:val="00C55F0C"/>
    <w:rsid w:val="00C616E9"/>
    <w:rsid w:val="00C61955"/>
    <w:rsid w:val="00C62270"/>
    <w:rsid w:val="00C62A28"/>
    <w:rsid w:val="00C62CE6"/>
    <w:rsid w:val="00C62EB2"/>
    <w:rsid w:val="00C63904"/>
    <w:rsid w:val="00C6391A"/>
    <w:rsid w:val="00C63B67"/>
    <w:rsid w:val="00C63C37"/>
    <w:rsid w:val="00C640CA"/>
    <w:rsid w:val="00C65C1B"/>
    <w:rsid w:val="00C6662D"/>
    <w:rsid w:val="00C66630"/>
    <w:rsid w:val="00C6688C"/>
    <w:rsid w:val="00C67701"/>
    <w:rsid w:val="00C67FC3"/>
    <w:rsid w:val="00C70008"/>
    <w:rsid w:val="00C705A1"/>
    <w:rsid w:val="00C70BD1"/>
    <w:rsid w:val="00C730A3"/>
    <w:rsid w:val="00C7311C"/>
    <w:rsid w:val="00C7343B"/>
    <w:rsid w:val="00C7539F"/>
    <w:rsid w:val="00C7541D"/>
    <w:rsid w:val="00C7557A"/>
    <w:rsid w:val="00C75A03"/>
    <w:rsid w:val="00C75DAE"/>
    <w:rsid w:val="00C7618D"/>
    <w:rsid w:val="00C76241"/>
    <w:rsid w:val="00C76BEE"/>
    <w:rsid w:val="00C77440"/>
    <w:rsid w:val="00C77BD6"/>
    <w:rsid w:val="00C8066B"/>
    <w:rsid w:val="00C807ED"/>
    <w:rsid w:val="00C80982"/>
    <w:rsid w:val="00C80CD5"/>
    <w:rsid w:val="00C8226A"/>
    <w:rsid w:val="00C835B0"/>
    <w:rsid w:val="00C835BF"/>
    <w:rsid w:val="00C83711"/>
    <w:rsid w:val="00C83909"/>
    <w:rsid w:val="00C83932"/>
    <w:rsid w:val="00C83BA9"/>
    <w:rsid w:val="00C83BAB"/>
    <w:rsid w:val="00C83F60"/>
    <w:rsid w:val="00C8427D"/>
    <w:rsid w:val="00C8446E"/>
    <w:rsid w:val="00C850AA"/>
    <w:rsid w:val="00C858C0"/>
    <w:rsid w:val="00C85B27"/>
    <w:rsid w:val="00C85C22"/>
    <w:rsid w:val="00C86C9A"/>
    <w:rsid w:val="00C86D55"/>
    <w:rsid w:val="00C86E17"/>
    <w:rsid w:val="00C86E6C"/>
    <w:rsid w:val="00C87694"/>
    <w:rsid w:val="00C87A83"/>
    <w:rsid w:val="00C901DF"/>
    <w:rsid w:val="00C90C19"/>
    <w:rsid w:val="00C921C4"/>
    <w:rsid w:val="00C923AA"/>
    <w:rsid w:val="00C923B9"/>
    <w:rsid w:val="00C9298D"/>
    <w:rsid w:val="00C93B98"/>
    <w:rsid w:val="00C93CEA"/>
    <w:rsid w:val="00C951C6"/>
    <w:rsid w:val="00C9573E"/>
    <w:rsid w:val="00C95AED"/>
    <w:rsid w:val="00C9609A"/>
    <w:rsid w:val="00C9625A"/>
    <w:rsid w:val="00C96C69"/>
    <w:rsid w:val="00C96F35"/>
    <w:rsid w:val="00C97241"/>
    <w:rsid w:val="00CA07D0"/>
    <w:rsid w:val="00CA119B"/>
    <w:rsid w:val="00CA13A1"/>
    <w:rsid w:val="00CA1AEC"/>
    <w:rsid w:val="00CA292E"/>
    <w:rsid w:val="00CA2E82"/>
    <w:rsid w:val="00CA3222"/>
    <w:rsid w:val="00CA36EC"/>
    <w:rsid w:val="00CA3A37"/>
    <w:rsid w:val="00CA47A3"/>
    <w:rsid w:val="00CA59A7"/>
    <w:rsid w:val="00CA5C9D"/>
    <w:rsid w:val="00CA71A4"/>
    <w:rsid w:val="00CB0A73"/>
    <w:rsid w:val="00CB0E59"/>
    <w:rsid w:val="00CB0EE4"/>
    <w:rsid w:val="00CB11A4"/>
    <w:rsid w:val="00CB1502"/>
    <w:rsid w:val="00CB181F"/>
    <w:rsid w:val="00CB1A8B"/>
    <w:rsid w:val="00CB1F4F"/>
    <w:rsid w:val="00CB25D4"/>
    <w:rsid w:val="00CB2635"/>
    <w:rsid w:val="00CB2D7C"/>
    <w:rsid w:val="00CB30D8"/>
    <w:rsid w:val="00CB3740"/>
    <w:rsid w:val="00CB3EDB"/>
    <w:rsid w:val="00CB4CE8"/>
    <w:rsid w:val="00CB574C"/>
    <w:rsid w:val="00CB5A16"/>
    <w:rsid w:val="00CB5E08"/>
    <w:rsid w:val="00CB61A0"/>
    <w:rsid w:val="00CB65C1"/>
    <w:rsid w:val="00CB6A02"/>
    <w:rsid w:val="00CB6A58"/>
    <w:rsid w:val="00CB7486"/>
    <w:rsid w:val="00CC1C43"/>
    <w:rsid w:val="00CC2E28"/>
    <w:rsid w:val="00CC30D0"/>
    <w:rsid w:val="00CC37B7"/>
    <w:rsid w:val="00CC3946"/>
    <w:rsid w:val="00CC3A38"/>
    <w:rsid w:val="00CC3C31"/>
    <w:rsid w:val="00CC3D97"/>
    <w:rsid w:val="00CC400E"/>
    <w:rsid w:val="00CC4476"/>
    <w:rsid w:val="00CC47CF"/>
    <w:rsid w:val="00CC5146"/>
    <w:rsid w:val="00CC53C3"/>
    <w:rsid w:val="00CC55CF"/>
    <w:rsid w:val="00CC59DB"/>
    <w:rsid w:val="00CC5B42"/>
    <w:rsid w:val="00CC78CE"/>
    <w:rsid w:val="00CC79F5"/>
    <w:rsid w:val="00CC7C2A"/>
    <w:rsid w:val="00CD017F"/>
    <w:rsid w:val="00CD0C91"/>
    <w:rsid w:val="00CD0DD2"/>
    <w:rsid w:val="00CD12FD"/>
    <w:rsid w:val="00CD2073"/>
    <w:rsid w:val="00CD20A8"/>
    <w:rsid w:val="00CD2499"/>
    <w:rsid w:val="00CD28EA"/>
    <w:rsid w:val="00CD2990"/>
    <w:rsid w:val="00CD2D38"/>
    <w:rsid w:val="00CD2F20"/>
    <w:rsid w:val="00CD3A0D"/>
    <w:rsid w:val="00CD4170"/>
    <w:rsid w:val="00CD47C6"/>
    <w:rsid w:val="00CD5650"/>
    <w:rsid w:val="00CD574F"/>
    <w:rsid w:val="00CD58CC"/>
    <w:rsid w:val="00CD5C92"/>
    <w:rsid w:val="00CD5F1B"/>
    <w:rsid w:val="00CD6137"/>
    <w:rsid w:val="00CD70B4"/>
    <w:rsid w:val="00CD7131"/>
    <w:rsid w:val="00CD74BE"/>
    <w:rsid w:val="00CE1C56"/>
    <w:rsid w:val="00CE38ED"/>
    <w:rsid w:val="00CE3DB7"/>
    <w:rsid w:val="00CE3F3B"/>
    <w:rsid w:val="00CE412B"/>
    <w:rsid w:val="00CE42D4"/>
    <w:rsid w:val="00CE4730"/>
    <w:rsid w:val="00CE5084"/>
    <w:rsid w:val="00CE557D"/>
    <w:rsid w:val="00CE57A2"/>
    <w:rsid w:val="00CE5ACC"/>
    <w:rsid w:val="00CE60B0"/>
    <w:rsid w:val="00CE65B1"/>
    <w:rsid w:val="00CE6FDE"/>
    <w:rsid w:val="00CE70AF"/>
    <w:rsid w:val="00CF0555"/>
    <w:rsid w:val="00CF0873"/>
    <w:rsid w:val="00CF0EEE"/>
    <w:rsid w:val="00CF1CFE"/>
    <w:rsid w:val="00CF2405"/>
    <w:rsid w:val="00CF3D11"/>
    <w:rsid w:val="00CF5F75"/>
    <w:rsid w:val="00CF63EB"/>
    <w:rsid w:val="00CF6546"/>
    <w:rsid w:val="00CF6924"/>
    <w:rsid w:val="00CF69B6"/>
    <w:rsid w:val="00D0013B"/>
    <w:rsid w:val="00D001A8"/>
    <w:rsid w:val="00D003D0"/>
    <w:rsid w:val="00D00595"/>
    <w:rsid w:val="00D009DC"/>
    <w:rsid w:val="00D00E3E"/>
    <w:rsid w:val="00D017F8"/>
    <w:rsid w:val="00D03115"/>
    <w:rsid w:val="00D031E5"/>
    <w:rsid w:val="00D03400"/>
    <w:rsid w:val="00D042B8"/>
    <w:rsid w:val="00D0479E"/>
    <w:rsid w:val="00D0544A"/>
    <w:rsid w:val="00D05723"/>
    <w:rsid w:val="00D0572C"/>
    <w:rsid w:val="00D07445"/>
    <w:rsid w:val="00D0785F"/>
    <w:rsid w:val="00D07D2F"/>
    <w:rsid w:val="00D104CC"/>
    <w:rsid w:val="00D10607"/>
    <w:rsid w:val="00D10977"/>
    <w:rsid w:val="00D111B0"/>
    <w:rsid w:val="00D1183D"/>
    <w:rsid w:val="00D126B7"/>
    <w:rsid w:val="00D12AD1"/>
    <w:rsid w:val="00D13742"/>
    <w:rsid w:val="00D137A9"/>
    <w:rsid w:val="00D137B4"/>
    <w:rsid w:val="00D13F1A"/>
    <w:rsid w:val="00D147D7"/>
    <w:rsid w:val="00D14DE6"/>
    <w:rsid w:val="00D1640F"/>
    <w:rsid w:val="00D16425"/>
    <w:rsid w:val="00D16638"/>
    <w:rsid w:val="00D16B15"/>
    <w:rsid w:val="00D16E75"/>
    <w:rsid w:val="00D16E76"/>
    <w:rsid w:val="00D16EA4"/>
    <w:rsid w:val="00D17398"/>
    <w:rsid w:val="00D203F0"/>
    <w:rsid w:val="00D20AC6"/>
    <w:rsid w:val="00D20B8D"/>
    <w:rsid w:val="00D2213A"/>
    <w:rsid w:val="00D22337"/>
    <w:rsid w:val="00D22E02"/>
    <w:rsid w:val="00D238C9"/>
    <w:rsid w:val="00D246A6"/>
    <w:rsid w:val="00D24ACB"/>
    <w:rsid w:val="00D255C6"/>
    <w:rsid w:val="00D25B5F"/>
    <w:rsid w:val="00D2684B"/>
    <w:rsid w:val="00D271AB"/>
    <w:rsid w:val="00D27332"/>
    <w:rsid w:val="00D27AE7"/>
    <w:rsid w:val="00D27CA1"/>
    <w:rsid w:val="00D30A5C"/>
    <w:rsid w:val="00D30E66"/>
    <w:rsid w:val="00D30FA2"/>
    <w:rsid w:val="00D31CDC"/>
    <w:rsid w:val="00D32CB6"/>
    <w:rsid w:val="00D33B88"/>
    <w:rsid w:val="00D33C9B"/>
    <w:rsid w:val="00D343A1"/>
    <w:rsid w:val="00D364AE"/>
    <w:rsid w:val="00D3728C"/>
    <w:rsid w:val="00D37CB3"/>
    <w:rsid w:val="00D414BD"/>
    <w:rsid w:val="00D4184F"/>
    <w:rsid w:val="00D42355"/>
    <w:rsid w:val="00D4236A"/>
    <w:rsid w:val="00D426C6"/>
    <w:rsid w:val="00D42877"/>
    <w:rsid w:val="00D42B8C"/>
    <w:rsid w:val="00D43161"/>
    <w:rsid w:val="00D43ABE"/>
    <w:rsid w:val="00D43BE1"/>
    <w:rsid w:val="00D44612"/>
    <w:rsid w:val="00D44E58"/>
    <w:rsid w:val="00D44FC4"/>
    <w:rsid w:val="00D45B4E"/>
    <w:rsid w:val="00D46B61"/>
    <w:rsid w:val="00D5018D"/>
    <w:rsid w:val="00D506B5"/>
    <w:rsid w:val="00D50FD3"/>
    <w:rsid w:val="00D511DB"/>
    <w:rsid w:val="00D5127A"/>
    <w:rsid w:val="00D516D1"/>
    <w:rsid w:val="00D5187B"/>
    <w:rsid w:val="00D520B1"/>
    <w:rsid w:val="00D52278"/>
    <w:rsid w:val="00D524A0"/>
    <w:rsid w:val="00D535A7"/>
    <w:rsid w:val="00D53910"/>
    <w:rsid w:val="00D53B54"/>
    <w:rsid w:val="00D540D5"/>
    <w:rsid w:val="00D54307"/>
    <w:rsid w:val="00D54A12"/>
    <w:rsid w:val="00D56DD2"/>
    <w:rsid w:val="00D5723D"/>
    <w:rsid w:val="00D572A5"/>
    <w:rsid w:val="00D5737E"/>
    <w:rsid w:val="00D601D9"/>
    <w:rsid w:val="00D61DBF"/>
    <w:rsid w:val="00D62296"/>
    <w:rsid w:val="00D624B0"/>
    <w:rsid w:val="00D628D1"/>
    <w:rsid w:val="00D62A79"/>
    <w:rsid w:val="00D636E3"/>
    <w:rsid w:val="00D63CFD"/>
    <w:rsid w:val="00D63D80"/>
    <w:rsid w:val="00D6406B"/>
    <w:rsid w:val="00D64B52"/>
    <w:rsid w:val="00D64FF5"/>
    <w:rsid w:val="00D655DF"/>
    <w:rsid w:val="00D656A8"/>
    <w:rsid w:val="00D65950"/>
    <w:rsid w:val="00D661E3"/>
    <w:rsid w:val="00D66E32"/>
    <w:rsid w:val="00D66ED6"/>
    <w:rsid w:val="00D670ED"/>
    <w:rsid w:val="00D675A3"/>
    <w:rsid w:val="00D676F6"/>
    <w:rsid w:val="00D70D8B"/>
    <w:rsid w:val="00D71213"/>
    <w:rsid w:val="00D71378"/>
    <w:rsid w:val="00D730AE"/>
    <w:rsid w:val="00D73366"/>
    <w:rsid w:val="00D7344E"/>
    <w:rsid w:val="00D73B62"/>
    <w:rsid w:val="00D73BB2"/>
    <w:rsid w:val="00D73CF8"/>
    <w:rsid w:val="00D74485"/>
    <w:rsid w:val="00D74499"/>
    <w:rsid w:val="00D746AA"/>
    <w:rsid w:val="00D75522"/>
    <w:rsid w:val="00D7583F"/>
    <w:rsid w:val="00D7618C"/>
    <w:rsid w:val="00D76EA3"/>
    <w:rsid w:val="00D76FB1"/>
    <w:rsid w:val="00D77622"/>
    <w:rsid w:val="00D8045E"/>
    <w:rsid w:val="00D80541"/>
    <w:rsid w:val="00D80577"/>
    <w:rsid w:val="00D80694"/>
    <w:rsid w:val="00D80B42"/>
    <w:rsid w:val="00D81385"/>
    <w:rsid w:val="00D816FA"/>
    <w:rsid w:val="00D8239C"/>
    <w:rsid w:val="00D838C7"/>
    <w:rsid w:val="00D846C2"/>
    <w:rsid w:val="00D84879"/>
    <w:rsid w:val="00D849A3"/>
    <w:rsid w:val="00D84C06"/>
    <w:rsid w:val="00D85181"/>
    <w:rsid w:val="00D858B7"/>
    <w:rsid w:val="00D862C1"/>
    <w:rsid w:val="00D8667A"/>
    <w:rsid w:val="00D8668B"/>
    <w:rsid w:val="00D8683E"/>
    <w:rsid w:val="00D86A1F"/>
    <w:rsid w:val="00D86A68"/>
    <w:rsid w:val="00D86CA9"/>
    <w:rsid w:val="00D86FF9"/>
    <w:rsid w:val="00D902A5"/>
    <w:rsid w:val="00D908CE"/>
    <w:rsid w:val="00D90C8D"/>
    <w:rsid w:val="00D9211D"/>
    <w:rsid w:val="00D939F2"/>
    <w:rsid w:val="00D93AC1"/>
    <w:rsid w:val="00D93B54"/>
    <w:rsid w:val="00D94365"/>
    <w:rsid w:val="00D9449A"/>
    <w:rsid w:val="00D94905"/>
    <w:rsid w:val="00D94D3B"/>
    <w:rsid w:val="00D95592"/>
    <w:rsid w:val="00D95B86"/>
    <w:rsid w:val="00D95E14"/>
    <w:rsid w:val="00D95F9C"/>
    <w:rsid w:val="00D9602E"/>
    <w:rsid w:val="00D963BA"/>
    <w:rsid w:val="00D969BE"/>
    <w:rsid w:val="00D9707F"/>
    <w:rsid w:val="00D977B8"/>
    <w:rsid w:val="00D97A4B"/>
    <w:rsid w:val="00DA06AD"/>
    <w:rsid w:val="00DA14D9"/>
    <w:rsid w:val="00DA287B"/>
    <w:rsid w:val="00DA3051"/>
    <w:rsid w:val="00DA3063"/>
    <w:rsid w:val="00DA3555"/>
    <w:rsid w:val="00DA470D"/>
    <w:rsid w:val="00DA59AE"/>
    <w:rsid w:val="00DA5B05"/>
    <w:rsid w:val="00DA5E6E"/>
    <w:rsid w:val="00DA6247"/>
    <w:rsid w:val="00DA68FD"/>
    <w:rsid w:val="00DA6CAF"/>
    <w:rsid w:val="00DA7A2E"/>
    <w:rsid w:val="00DB0159"/>
    <w:rsid w:val="00DB0697"/>
    <w:rsid w:val="00DB077E"/>
    <w:rsid w:val="00DB2BB2"/>
    <w:rsid w:val="00DB3636"/>
    <w:rsid w:val="00DB3813"/>
    <w:rsid w:val="00DB3A93"/>
    <w:rsid w:val="00DB4849"/>
    <w:rsid w:val="00DB4855"/>
    <w:rsid w:val="00DB4CFE"/>
    <w:rsid w:val="00DB57AC"/>
    <w:rsid w:val="00DB57AE"/>
    <w:rsid w:val="00DB6E87"/>
    <w:rsid w:val="00DB7E84"/>
    <w:rsid w:val="00DB7ED7"/>
    <w:rsid w:val="00DC034A"/>
    <w:rsid w:val="00DC04F9"/>
    <w:rsid w:val="00DC071A"/>
    <w:rsid w:val="00DC0BE3"/>
    <w:rsid w:val="00DC1468"/>
    <w:rsid w:val="00DC14AD"/>
    <w:rsid w:val="00DC2890"/>
    <w:rsid w:val="00DC3808"/>
    <w:rsid w:val="00DC533A"/>
    <w:rsid w:val="00DC5431"/>
    <w:rsid w:val="00DC5632"/>
    <w:rsid w:val="00DC5824"/>
    <w:rsid w:val="00DC5B1B"/>
    <w:rsid w:val="00DC65A8"/>
    <w:rsid w:val="00DC6948"/>
    <w:rsid w:val="00DC7089"/>
    <w:rsid w:val="00DC7CFC"/>
    <w:rsid w:val="00DD0CAD"/>
    <w:rsid w:val="00DD10A2"/>
    <w:rsid w:val="00DD1423"/>
    <w:rsid w:val="00DD177E"/>
    <w:rsid w:val="00DD181A"/>
    <w:rsid w:val="00DD234D"/>
    <w:rsid w:val="00DD2A15"/>
    <w:rsid w:val="00DD3081"/>
    <w:rsid w:val="00DD3141"/>
    <w:rsid w:val="00DD3566"/>
    <w:rsid w:val="00DD3696"/>
    <w:rsid w:val="00DD3E2A"/>
    <w:rsid w:val="00DD4419"/>
    <w:rsid w:val="00DD441D"/>
    <w:rsid w:val="00DD4607"/>
    <w:rsid w:val="00DD4A10"/>
    <w:rsid w:val="00DD5AC5"/>
    <w:rsid w:val="00DD6520"/>
    <w:rsid w:val="00DD658A"/>
    <w:rsid w:val="00DD74B6"/>
    <w:rsid w:val="00DD7D83"/>
    <w:rsid w:val="00DE0C94"/>
    <w:rsid w:val="00DE24D6"/>
    <w:rsid w:val="00DE38ED"/>
    <w:rsid w:val="00DE45D8"/>
    <w:rsid w:val="00DE47DA"/>
    <w:rsid w:val="00DE4C6E"/>
    <w:rsid w:val="00DE4F44"/>
    <w:rsid w:val="00DE5609"/>
    <w:rsid w:val="00DE56AB"/>
    <w:rsid w:val="00DE6835"/>
    <w:rsid w:val="00DE6A83"/>
    <w:rsid w:val="00DE6E3E"/>
    <w:rsid w:val="00DE782B"/>
    <w:rsid w:val="00DE7D8E"/>
    <w:rsid w:val="00DE7DCF"/>
    <w:rsid w:val="00DF0A4D"/>
    <w:rsid w:val="00DF0A9F"/>
    <w:rsid w:val="00DF0B1C"/>
    <w:rsid w:val="00DF1713"/>
    <w:rsid w:val="00DF2D1D"/>
    <w:rsid w:val="00DF2D4D"/>
    <w:rsid w:val="00DF301B"/>
    <w:rsid w:val="00DF3606"/>
    <w:rsid w:val="00DF3B70"/>
    <w:rsid w:val="00DF3EC8"/>
    <w:rsid w:val="00DF3F1C"/>
    <w:rsid w:val="00DF4036"/>
    <w:rsid w:val="00DF4B18"/>
    <w:rsid w:val="00DF4E6C"/>
    <w:rsid w:val="00DF6423"/>
    <w:rsid w:val="00DF6EB3"/>
    <w:rsid w:val="00DF7060"/>
    <w:rsid w:val="00DF72C2"/>
    <w:rsid w:val="00DF740B"/>
    <w:rsid w:val="00DF79EC"/>
    <w:rsid w:val="00DF7A1D"/>
    <w:rsid w:val="00DF7F6D"/>
    <w:rsid w:val="00E00029"/>
    <w:rsid w:val="00E000AD"/>
    <w:rsid w:val="00E00633"/>
    <w:rsid w:val="00E018CE"/>
    <w:rsid w:val="00E0227E"/>
    <w:rsid w:val="00E02F5B"/>
    <w:rsid w:val="00E03A24"/>
    <w:rsid w:val="00E03D48"/>
    <w:rsid w:val="00E03EF9"/>
    <w:rsid w:val="00E0514C"/>
    <w:rsid w:val="00E05187"/>
    <w:rsid w:val="00E05568"/>
    <w:rsid w:val="00E05A1A"/>
    <w:rsid w:val="00E05BDC"/>
    <w:rsid w:val="00E05CCE"/>
    <w:rsid w:val="00E06673"/>
    <w:rsid w:val="00E06767"/>
    <w:rsid w:val="00E06A8B"/>
    <w:rsid w:val="00E06E40"/>
    <w:rsid w:val="00E07AE7"/>
    <w:rsid w:val="00E07CC3"/>
    <w:rsid w:val="00E101E8"/>
    <w:rsid w:val="00E10344"/>
    <w:rsid w:val="00E10ADA"/>
    <w:rsid w:val="00E11FBE"/>
    <w:rsid w:val="00E12C92"/>
    <w:rsid w:val="00E13357"/>
    <w:rsid w:val="00E13E43"/>
    <w:rsid w:val="00E13F02"/>
    <w:rsid w:val="00E149C6"/>
    <w:rsid w:val="00E15299"/>
    <w:rsid w:val="00E1590C"/>
    <w:rsid w:val="00E211BD"/>
    <w:rsid w:val="00E215B2"/>
    <w:rsid w:val="00E22AA1"/>
    <w:rsid w:val="00E231E8"/>
    <w:rsid w:val="00E23DE0"/>
    <w:rsid w:val="00E242A3"/>
    <w:rsid w:val="00E24DE1"/>
    <w:rsid w:val="00E26339"/>
    <w:rsid w:val="00E26FCC"/>
    <w:rsid w:val="00E2783A"/>
    <w:rsid w:val="00E27DF6"/>
    <w:rsid w:val="00E311E8"/>
    <w:rsid w:val="00E31849"/>
    <w:rsid w:val="00E318E8"/>
    <w:rsid w:val="00E31C5A"/>
    <w:rsid w:val="00E31CDE"/>
    <w:rsid w:val="00E32C78"/>
    <w:rsid w:val="00E33220"/>
    <w:rsid w:val="00E334FA"/>
    <w:rsid w:val="00E33CC8"/>
    <w:rsid w:val="00E347E9"/>
    <w:rsid w:val="00E34A05"/>
    <w:rsid w:val="00E35C7A"/>
    <w:rsid w:val="00E36FF9"/>
    <w:rsid w:val="00E37778"/>
    <w:rsid w:val="00E377B7"/>
    <w:rsid w:val="00E37B59"/>
    <w:rsid w:val="00E37DA9"/>
    <w:rsid w:val="00E37FA6"/>
    <w:rsid w:val="00E40665"/>
    <w:rsid w:val="00E40CEF"/>
    <w:rsid w:val="00E41681"/>
    <w:rsid w:val="00E41723"/>
    <w:rsid w:val="00E4185B"/>
    <w:rsid w:val="00E41A21"/>
    <w:rsid w:val="00E41A55"/>
    <w:rsid w:val="00E41AF7"/>
    <w:rsid w:val="00E41D20"/>
    <w:rsid w:val="00E41DBE"/>
    <w:rsid w:val="00E41DE1"/>
    <w:rsid w:val="00E423F8"/>
    <w:rsid w:val="00E42AB3"/>
    <w:rsid w:val="00E42B69"/>
    <w:rsid w:val="00E42BD6"/>
    <w:rsid w:val="00E42EE4"/>
    <w:rsid w:val="00E436D1"/>
    <w:rsid w:val="00E43F16"/>
    <w:rsid w:val="00E44D99"/>
    <w:rsid w:val="00E450CE"/>
    <w:rsid w:val="00E459AA"/>
    <w:rsid w:val="00E45E2E"/>
    <w:rsid w:val="00E46048"/>
    <w:rsid w:val="00E46412"/>
    <w:rsid w:val="00E46440"/>
    <w:rsid w:val="00E46567"/>
    <w:rsid w:val="00E46670"/>
    <w:rsid w:val="00E46C01"/>
    <w:rsid w:val="00E505FF"/>
    <w:rsid w:val="00E50A5E"/>
    <w:rsid w:val="00E50A9B"/>
    <w:rsid w:val="00E51735"/>
    <w:rsid w:val="00E5227F"/>
    <w:rsid w:val="00E525F1"/>
    <w:rsid w:val="00E53376"/>
    <w:rsid w:val="00E53930"/>
    <w:rsid w:val="00E53B99"/>
    <w:rsid w:val="00E54425"/>
    <w:rsid w:val="00E54ACD"/>
    <w:rsid w:val="00E54C05"/>
    <w:rsid w:val="00E54D6E"/>
    <w:rsid w:val="00E55C9D"/>
    <w:rsid w:val="00E56338"/>
    <w:rsid w:val="00E56389"/>
    <w:rsid w:val="00E56E1B"/>
    <w:rsid w:val="00E57509"/>
    <w:rsid w:val="00E60305"/>
    <w:rsid w:val="00E603DE"/>
    <w:rsid w:val="00E60B4E"/>
    <w:rsid w:val="00E61C94"/>
    <w:rsid w:val="00E6207B"/>
    <w:rsid w:val="00E63016"/>
    <w:rsid w:val="00E631D1"/>
    <w:rsid w:val="00E653C2"/>
    <w:rsid w:val="00E6559F"/>
    <w:rsid w:val="00E65696"/>
    <w:rsid w:val="00E6611D"/>
    <w:rsid w:val="00E662EE"/>
    <w:rsid w:val="00E66371"/>
    <w:rsid w:val="00E663DB"/>
    <w:rsid w:val="00E6677E"/>
    <w:rsid w:val="00E670AF"/>
    <w:rsid w:val="00E67A27"/>
    <w:rsid w:val="00E67CD9"/>
    <w:rsid w:val="00E713A5"/>
    <w:rsid w:val="00E71B41"/>
    <w:rsid w:val="00E72140"/>
    <w:rsid w:val="00E72433"/>
    <w:rsid w:val="00E72A45"/>
    <w:rsid w:val="00E72D64"/>
    <w:rsid w:val="00E72D9F"/>
    <w:rsid w:val="00E72E0B"/>
    <w:rsid w:val="00E72E43"/>
    <w:rsid w:val="00E730D0"/>
    <w:rsid w:val="00E73A78"/>
    <w:rsid w:val="00E7446F"/>
    <w:rsid w:val="00E74722"/>
    <w:rsid w:val="00E766A2"/>
    <w:rsid w:val="00E766DE"/>
    <w:rsid w:val="00E7682D"/>
    <w:rsid w:val="00E76EA2"/>
    <w:rsid w:val="00E77B2F"/>
    <w:rsid w:val="00E8014E"/>
    <w:rsid w:val="00E80334"/>
    <w:rsid w:val="00E80405"/>
    <w:rsid w:val="00E8044C"/>
    <w:rsid w:val="00E808B1"/>
    <w:rsid w:val="00E80C9F"/>
    <w:rsid w:val="00E81339"/>
    <w:rsid w:val="00E81D70"/>
    <w:rsid w:val="00E81E92"/>
    <w:rsid w:val="00E81EF1"/>
    <w:rsid w:val="00E8221A"/>
    <w:rsid w:val="00E83E04"/>
    <w:rsid w:val="00E83F6C"/>
    <w:rsid w:val="00E8403F"/>
    <w:rsid w:val="00E8411F"/>
    <w:rsid w:val="00E84424"/>
    <w:rsid w:val="00E84605"/>
    <w:rsid w:val="00E846D2"/>
    <w:rsid w:val="00E851F8"/>
    <w:rsid w:val="00E855F4"/>
    <w:rsid w:val="00E8576F"/>
    <w:rsid w:val="00E86740"/>
    <w:rsid w:val="00E86D4D"/>
    <w:rsid w:val="00E86F79"/>
    <w:rsid w:val="00E875E2"/>
    <w:rsid w:val="00E90093"/>
    <w:rsid w:val="00E90C52"/>
    <w:rsid w:val="00E91C84"/>
    <w:rsid w:val="00E91DFF"/>
    <w:rsid w:val="00E92C31"/>
    <w:rsid w:val="00E93116"/>
    <w:rsid w:val="00E9363B"/>
    <w:rsid w:val="00E941B8"/>
    <w:rsid w:val="00E9435F"/>
    <w:rsid w:val="00E94456"/>
    <w:rsid w:val="00E94915"/>
    <w:rsid w:val="00E94A1F"/>
    <w:rsid w:val="00E94C76"/>
    <w:rsid w:val="00E94CA1"/>
    <w:rsid w:val="00E9557D"/>
    <w:rsid w:val="00E95A56"/>
    <w:rsid w:val="00E96340"/>
    <w:rsid w:val="00E9637F"/>
    <w:rsid w:val="00E966A4"/>
    <w:rsid w:val="00E9792A"/>
    <w:rsid w:val="00E97987"/>
    <w:rsid w:val="00EA03AA"/>
    <w:rsid w:val="00EA03DC"/>
    <w:rsid w:val="00EA0A5B"/>
    <w:rsid w:val="00EA0BCD"/>
    <w:rsid w:val="00EA1956"/>
    <w:rsid w:val="00EA2094"/>
    <w:rsid w:val="00EA2396"/>
    <w:rsid w:val="00EA24E3"/>
    <w:rsid w:val="00EA26CB"/>
    <w:rsid w:val="00EA28F5"/>
    <w:rsid w:val="00EA2EEC"/>
    <w:rsid w:val="00EA3108"/>
    <w:rsid w:val="00EA3610"/>
    <w:rsid w:val="00EA4702"/>
    <w:rsid w:val="00EA48A6"/>
    <w:rsid w:val="00EA49BA"/>
    <w:rsid w:val="00EA4B55"/>
    <w:rsid w:val="00EA4C8C"/>
    <w:rsid w:val="00EA4F2C"/>
    <w:rsid w:val="00EA55DD"/>
    <w:rsid w:val="00EA56E2"/>
    <w:rsid w:val="00EA59EA"/>
    <w:rsid w:val="00EA5A74"/>
    <w:rsid w:val="00EA5F1A"/>
    <w:rsid w:val="00EA600A"/>
    <w:rsid w:val="00EA6A14"/>
    <w:rsid w:val="00EA7E8C"/>
    <w:rsid w:val="00EB03A4"/>
    <w:rsid w:val="00EB0908"/>
    <w:rsid w:val="00EB0AD3"/>
    <w:rsid w:val="00EB1813"/>
    <w:rsid w:val="00EB2D4A"/>
    <w:rsid w:val="00EB39D7"/>
    <w:rsid w:val="00EB419E"/>
    <w:rsid w:val="00EB4C07"/>
    <w:rsid w:val="00EB57C8"/>
    <w:rsid w:val="00EB6400"/>
    <w:rsid w:val="00EB67F4"/>
    <w:rsid w:val="00EB75FC"/>
    <w:rsid w:val="00EB7740"/>
    <w:rsid w:val="00EB77A3"/>
    <w:rsid w:val="00EB7ED5"/>
    <w:rsid w:val="00EC0144"/>
    <w:rsid w:val="00EC03C4"/>
    <w:rsid w:val="00EC0BCE"/>
    <w:rsid w:val="00EC16E6"/>
    <w:rsid w:val="00EC174C"/>
    <w:rsid w:val="00EC1FBB"/>
    <w:rsid w:val="00EC2355"/>
    <w:rsid w:val="00EC23CB"/>
    <w:rsid w:val="00EC246D"/>
    <w:rsid w:val="00EC2929"/>
    <w:rsid w:val="00EC2CD6"/>
    <w:rsid w:val="00EC3327"/>
    <w:rsid w:val="00EC38D4"/>
    <w:rsid w:val="00EC49F0"/>
    <w:rsid w:val="00EC4C47"/>
    <w:rsid w:val="00EC5CF7"/>
    <w:rsid w:val="00EC794F"/>
    <w:rsid w:val="00ED089C"/>
    <w:rsid w:val="00ED1C9C"/>
    <w:rsid w:val="00ED1D65"/>
    <w:rsid w:val="00ED28DE"/>
    <w:rsid w:val="00ED33BE"/>
    <w:rsid w:val="00ED3CEC"/>
    <w:rsid w:val="00ED4964"/>
    <w:rsid w:val="00ED4A8C"/>
    <w:rsid w:val="00ED4DDE"/>
    <w:rsid w:val="00ED5012"/>
    <w:rsid w:val="00ED5327"/>
    <w:rsid w:val="00ED53DA"/>
    <w:rsid w:val="00ED5449"/>
    <w:rsid w:val="00ED5634"/>
    <w:rsid w:val="00ED570F"/>
    <w:rsid w:val="00ED5992"/>
    <w:rsid w:val="00ED5D5A"/>
    <w:rsid w:val="00ED61CB"/>
    <w:rsid w:val="00ED6766"/>
    <w:rsid w:val="00ED71B9"/>
    <w:rsid w:val="00ED7FBA"/>
    <w:rsid w:val="00EE11A4"/>
    <w:rsid w:val="00EE12E9"/>
    <w:rsid w:val="00EE3456"/>
    <w:rsid w:val="00EE3E95"/>
    <w:rsid w:val="00EE4595"/>
    <w:rsid w:val="00EE6731"/>
    <w:rsid w:val="00EE6A3D"/>
    <w:rsid w:val="00EE6DC9"/>
    <w:rsid w:val="00EE7C0A"/>
    <w:rsid w:val="00EE7EDD"/>
    <w:rsid w:val="00EF094A"/>
    <w:rsid w:val="00EF2666"/>
    <w:rsid w:val="00EF2BCC"/>
    <w:rsid w:val="00EF3CFD"/>
    <w:rsid w:val="00EF4305"/>
    <w:rsid w:val="00EF4514"/>
    <w:rsid w:val="00EF4894"/>
    <w:rsid w:val="00EF5BC8"/>
    <w:rsid w:val="00EF5FD9"/>
    <w:rsid w:val="00EF649A"/>
    <w:rsid w:val="00EF6816"/>
    <w:rsid w:val="00EF6EBA"/>
    <w:rsid w:val="00EF79C0"/>
    <w:rsid w:val="00EF7F8B"/>
    <w:rsid w:val="00F0017B"/>
    <w:rsid w:val="00F00519"/>
    <w:rsid w:val="00F00F71"/>
    <w:rsid w:val="00F012D1"/>
    <w:rsid w:val="00F01412"/>
    <w:rsid w:val="00F016F3"/>
    <w:rsid w:val="00F01D96"/>
    <w:rsid w:val="00F02957"/>
    <w:rsid w:val="00F030A3"/>
    <w:rsid w:val="00F030FC"/>
    <w:rsid w:val="00F033F7"/>
    <w:rsid w:val="00F03D69"/>
    <w:rsid w:val="00F03E7C"/>
    <w:rsid w:val="00F040CE"/>
    <w:rsid w:val="00F04D1D"/>
    <w:rsid w:val="00F050A6"/>
    <w:rsid w:val="00F0550F"/>
    <w:rsid w:val="00F059E2"/>
    <w:rsid w:val="00F05CCA"/>
    <w:rsid w:val="00F060BB"/>
    <w:rsid w:val="00F06492"/>
    <w:rsid w:val="00F06B30"/>
    <w:rsid w:val="00F07140"/>
    <w:rsid w:val="00F10226"/>
    <w:rsid w:val="00F10418"/>
    <w:rsid w:val="00F104B1"/>
    <w:rsid w:val="00F109C5"/>
    <w:rsid w:val="00F10CE2"/>
    <w:rsid w:val="00F11C7E"/>
    <w:rsid w:val="00F12115"/>
    <w:rsid w:val="00F143C0"/>
    <w:rsid w:val="00F14995"/>
    <w:rsid w:val="00F14D88"/>
    <w:rsid w:val="00F14F47"/>
    <w:rsid w:val="00F153A2"/>
    <w:rsid w:val="00F15D2E"/>
    <w:rsid w:val="00F16306"/>
    <w:rsid w:val="00F16D96"/>
    <w:rsid w:val="00F16F09"/>
    <w:rsid w:val="00F177E1"/>
    <w:rsid w:val="00F17C72"/>
    <w:rsid w:val="00F203F4"/>
    <w:rsid w:val="00F20418"/>
    <w:rsid w:val="00F217E7"/>
    <w:rsid w:val="00F2291B"/>
    <w:rsid w:val="00F22BB8"/>
    <w:rsid w:val="00F23334"/>
    <w:rsid w:val="00F23FFB"/>
    <w:rsid w:val="00F254C8"/>
    <w:rsid w:val="00F258CA"/>
    <w:rsid w:val="00F26036"/>
    <w:rsid w:val="00F26417"/>
    <w:rsid w:val="00F307AF"/>
    <w:rsid w:val="00F308DF"/>
    <w:rsid w:val="00F30E80"/>
    <w:rsid w:val="00F31931"/>
    <w:rsid w:val="00F320B8"/>
    <w:rsid w:val="00F325E6"/>
    <w:rsid w:val="00F3276C"/>
    <w:rsid w:val="00F329D1"/>
    <w:rsid w:val="00F32FC4"/>
    <w:rsid w:val="00F34367"/>
    <w:rsid w:val="00F343C1"/>
    <w:rsid w:val="00F348EA"/>
    <w:rsid w:val="00F35E26"/>
    <w:rsid w:val="00F363C0"/>
    <w:rsid w:val="00F366AF"/>
    <w:rsid w:val="00F36B53"/>
    <w:rsid w:val="00F36E68"/>
    <w:rsid w:val="00F3730C"/>
    <w:rsid w:val="00F37E8C"/>
    <w:rsid w:val="00F40647"/>
    <w:rsid w:val="00F42A05"/>
    <w:rsid w:val="00F42B9D"/>
    <w:rsid w:val="00F42D2E"/>
    <w:rsid w:val="00F44D17"/>
    <w:rsid w:val="00F45FF3"/>
    <w:rsid w:val="00F46B48"/>
    <w:rsid w:val="00F47CDF"/>
    <w:rsid w:val="00F47D99"/>
    <w:rsid w:val="00F507EF"/>
    <w:rsid w:val="00F50C7B"/>
    <w:rsid w:val="00F50E9F"/>
    <w:rsid w:val="00F51069"/>
    <w:rsid w:val="00F51DF5"/>
    <w:rsid w:val="00F52402"/>
    <w:rsid w:val="00F52F15"/>
    <w:rsid w:val="00F53898"/>
    <w:rsid w:val="00F53F22"/>
    <w:rsid w:val="00F54658"/>
    <w:rsid w:val="00F54A41"/>
    <w:rsid w:val="00F54E24"/>
    <w:rsid w:val="00F553EF"/>
    <w:rsid w:val="00F569FB"/>
    <w:rsid w:val="00F56A9E"/>
    <w:rsid w:val="00F5757A"/>
    <w:rsid w:val="00F57737"/>
    <w:rsid w:val="00F5788C"/>
    <w:rsid w:val="00F60587"/>
    <w:rsid w:val="00F61EEF"/>
    <w:rsid w:val="00F620DD"/>
    <w:rsid w:val="00F6273B"/>
    <w:rsid w:val="00F6294D"/>
    <w:rsid w:val="00F63FFD"/>
    <w:rsid w:val="00F64128"/>
    <w:rsid w:val="00F6477E"/>
    <w:rsid w:val="00F65005"/>
    <w:rsid w:val="00F65908"/>
    <w:rsid w:val="00F65AE9"/>
    <w:rsid w:val="00F65F8F"/>
    <w:rsid w:val="00F66113"/>
    <w:rsid w:val="00F66557"/>
    <w:rsid w:val="00F66D1F"/>
    <w:rsid w:val="00F6771C"/>
    <w:rsid w:val="00F700CA"/>
    <w:rsid w:val="00F703F5"/>
    <w:rsid w:val="00F70488"/>
    <w:rsid w:val="00F71633"/>
    <w:rsid w:val="00F7307A"/>
    <w:rsid w:val="00F73F0B"/>
    <w:rsid w:val="00F73F20"/>
    <w:rsid w:val="00F7474A"/>
    <w:rsid w:val="00F76A16"/>
    <w:rsid w:val="00F76F0A"/>
    <w:rsid w:val="00F76F3D"/>
    <w:rsid w:val="00F7713F"/>
    <w:rsid w:val="00F77604"/>
    <w:rsid w:val="00F801CE"/>
    <w:rsid w:val="00F801FF"/>
    <w:rsid w:val="00F805FD"/>
    <w:rsid w:val="00F8069B"/>
    <w:rsid w:val="00F81025"/>
    <w:rsid w:val="00F81507"/>
    <w:rsid w:val="00F81DAF"/>
    <w:rsid w:val="00F83492"/>
    <w:rsid w:val="00F8358B"/>
    <w:rsid w:val="00F8362F"/>
    <w:rsid w:val="00F843E0"/>
    <w:rsid w:val="00F84A8C"/>
    <w:rsid w:val="00F84EB2"/>
    <w:rsid w:val="00F85A01"/>
    <w:rsid w:val="00F85BB6"/>
    <w:rsid w:val="00F86632"/>
    <w:rsid w:val="00F8713F"/>
    <w:rsid w:val="00F87270"/>
    <w:rsid w:val="00F9232D"/>
    <w:rsid w:val="00F923E3"/>
    <w:rsid w:val="00F93423"/>
    <w:rsid w:val="00F94BF6"/>
    <w:rsid w:val="00F950F0"/>
    <w:rsid w:val="00F95EF2"/>
    <w:rsid w:val="00F964C8"/>
    <w:rsid w:val="00F96780"/>
    <w:rsid w:val="00F97661"/>
    <w:rsid w:val="00F97934"/>
    <w:rsid w:val="00FA3433"/>
    <w:rsid w:val="00FA3834"/>
    <w:rsid w:val="00FA38F3"/>
    <w:rsid w:val="00FA495B"/>
    <w:rsid w:val="00FA4B70"/>
    <w:rsid w:val="00FA4D88"/>
    <w:rsid w:val="00FA5627"/>
    <w:rsid w:val="00FA5688"/>
    <w:rsid w:val="00FA5CA7"/>
    <w:rsid w:val="00FA64FC"/>
    <w:rsid w:val="00FA6B90"/>
    <w:rsid w:val="00FA72AB"/>
    <w:rsid w:val="00FA78DF"/>
    <w:rsid w:val="00FA7D76"/>
    <w:rsid w:val="00FB09F8"/>
    <w:rsid w:val="00FB1297"/>
    <w:rsid w:val="00FB1414"/>
    <w:rsid w:val="00FB2EB2"/>
    <w:rsid w:val="00FB30BD"/>
    <w:rsid w:val="00FB3B0A"/>
    <w:rsid w:val="00FB3BAB"/>
    <w:rsid w:val="00FB3CE6"/>
    <w:rsid w:val="00FB3FDD"/>
    <w:rsid w:val="00FB43F9"/>
    <w:rsid w:val="00FB52C2"/>
    <w:rsid w:val="00FB5D57"/>
    <w:rsid w:val="00FB661D"/>
    <w:rsid w:val="00FB66BB"/>
    <w:rsid w:val="00FB684C"/>
    <w:rsid w:val="00FB69A8"/>
    <w:rsid w:val="00FB6B2D"/>
    <w:rsid w:val="00FB6B71"/>
    <w:rsid w:val="00FB6CED"/>
    <w:rsid w:val="00FB733C"/>
    <w:rsid w:val="00FB78D5"/>
    <w:rsid w:val="00FB7EAA"/>
    <w:rsid w:val="00FB7EFD"/>
    <w:rsid w:val="00FC0B74"/>
    <w:rsid w:val="00FC13F0"/>
    <w:rsid w:val="00FC1776"/>
    <w:rsid w:val="00FC1EE0"/>
    <w:rsid w:val="00FC269A"/>
    <w:rsid w:val="00FC2799"/>
    <w:rsid w:val="00FC31F5"/>
    <w:rsid w:val="00FC3388"/>
    <w:rsid w:val="00FC37B2"/>
    <w:rsid w:val="00FC4168"/>
    <w:rsid w:val="00FC42E6"/>
    <w:rsid w:val="00FC45A8"/>
    <w:rsid w:val="00FC4ABA"/>
    <w:rsid w:val="00FC4F92"/>
    <w:rsid w:val="00FC526F"/>
    <w:rsid w:val="00FC52C0"/>
    <w:rsid w:val="00FC5426"/>
    <w:rsid w:val="00FC5840"/>
    <w:rsid w:val="00FC5AFD"/>
    <w:rsid w:val="00FC6960"/>
    <w:rsid w:val="00FC74A0"/>
    <w:rsid w:val="00FC7C56"/>
    <w:rsid w:val="00FD076A"/>
    <w:rsid w:val="00FD15F0"/>
    <w:rsid w:val="00FD1F6A"/>
    <w:rsid w:val="00FD2159"/>
    <w:rsid w:val="00FD25B1"/>
    <w:rsid w:val="00FD277A"/>
    <w:rsid w:val="00FD2C7E"/>
    <w:rsid w:val="00FD2DB7"/>
    <w:rsid w:val="00FD42AD"/>
    <w:rsid w:val="00FD430D"/>
    <w:rsid w:val="00FD4816"/>
    <w:rsid w:val="00FD4C81"/>
    <w:rsid w:val="00FD51B2"/>
    <w:rsid w:val="00FD647F"/>
    <w:rsid w:val="00FD66BF"/>
    <w:rsid w:val="00FD6AEE"/>
    <w:rsid w:val="00FD6D6A"/>
    <w:rsid w:val="00FD6FB3"/>
    <w:rsid w:val="00FD709B"/>
    <w:rsid w:val="00FD7E9A"/>
    <w:rsid w:val="00FE00C8"/>
    <w:rsid w:val="00FE01A2"/>
    <w:rsid w:val="00FE04E5"/>
    <w:rsid w:val="00FE057F"/>
    <w:rsid w:val="00FE155B"/>
    <w:rsid w:val="00FE159A"/>
    <w:rsid w:val="00FE1A36"/>
    <w:rsid w:val="00FE2FDD"/>
    <w:rsid w:val="00FE305F"/>
    <w:rsid w:val="00FE3695"/>
    <w:rsid w:val="00FE36AF"/>
    <w:rsid w:val="00FE3922"/>
    <w:rsid w:val="00FE3D1D"/>
    <w:rsid w:val="00FE49EA"/>
    <w:rsid w:val="00FE516E"/>
    <w:rsid w:val="00FE57B6"/>
    <w:rsid w:val="00FE57F2"/>
    <w:rsid w:val="00FE5ABE"/>
    <w:rsid w:val="00FE5F7C"/>
    <w:rsid w:val="00FE6098"/>
    <w:rsid w:val="00FE6A74"/>
    <w:rsid w:val="00FE7147"/>
    <w:rsid w:val="00FF09C7"/>
    <w:rsid w:val="00FF1555"/>
    <w:rsid w:val="00FF249C"/>
    <w:rsid w:val="00FF34E3"/>
    <w:rsid w:val="00FF390E"/>
    <w:rsid w:val="00FF3C99"/>
    <w:rsid w:val="00FF3FC4"/>
    <w:rsid w:val="00FF5054"/>
    <w:rsid w:val="00FF55E4"/>
    <w:rsid w:val="00FF582D"/>
    <w:rsid w:val="00FF5D99"/>
    <w:rsid w:val="00FF6051"/>
    <w:rsid w:val="00FF607C"/>
    <w:rsid w:val="00FF66B8"/>
    <w:rsid w:val="00FF78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64B15"/>
  <w15:docId w15:val="{CB241034-FC10-436F-A846-0D43CB882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46D0"/>
    <w:pPr>
      <w:spacing w:after="200" w:line="276" w:lineRule="auto"/>
    </w:pPr>
    <w:rPr>
      <w:rFonts w:ascii="Calibri" w:hAnsi="Calibri" w:cs="Calibri"/>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komentara">
    <w:name w:val="annotation text"/>
    <w:basedOn w:val="Normal"/>
    <w:link w:val="TekstkomentaraChar"/>
    <w:semiHidden/>
    <w:rsid w:val="008846D0"/>
    <w:pPr>
      <w:spacing w:line="240" w:lineRule="auto"/>
    </w:pPr>
    <w:rPr>
      <w:rFonts w:cs="Times New Roman"/>
      <w:sz w:val="20"/>
      <w:szCs w:val="20"/>
      <w:lang w:eastAsia="hr-HR"/>
    </w:rPr>
  </w:style>
  <w:style w:type="character" w:customStyle="1" w:styleId="TekstkomentaraChar">
    <w:name w:val="Tekst komentara Char"/>
    <w:link w:val="Tekstkomentara"/>
    <w:semiHidden/>
    <w:locked/>
    <w:rsid w:val="008846D0"/>
    <w:rPr>
      <w:rFonts w:ascii="Calibri" w:hAnsi="Calibri"/>
      <w:lang w:val="hr-HR" w:eastAsia="hr-HR" w:bidi="ar-SA"/>
    </w:rPr>
  </w:style>
  <w:style w:type="paragraph" w:styleId="Tekstbalonia">
    <w:name w:val="Balloon Text"/>
    <w:basedOn w:val="Normal"/>
    <w:link w:val="TekstbaloniaChar"/>
    <w:rsid w:val="006B07B1"/>
    <w:pPr>
      <w:spacing w:after="0" w:line="240" w:lineRule="auto"/>
    </w:pPr>
    <w:rPr>
      <w:rFonts w:ascii="Tahoma" w:hAnsi="Tahoma" w:cs="Times New Roman"/>
      <w:sz w:val="16"/>
      <w:szCs w:val="16"/>
    </w:rPr>
  </w:style>
  <w:style w:type="character" w:customStyle="1" w:styleId="TekstbaloniaChar">
    <w:name w:val="Tekst balončića Char"/>
    <w:link w:val="Tekstbalonia"/>
    <w:rsid w:val="006B07B1"/>
    <w:rPr>
      <w:rFonts w:ascii="Tahoma" w:hAnsi="Tahoma" w:cs="Tahoma"/>
      <w:sz w:val="16"/>
      <w:szCs w:val="16"/>
      <w:lang w:eastAsia="en-US"/>
    </w:rPr>
  </w:style>
  <w:style w:type="character" w:styleId="Referencakomentara">
    <w:name w:val="annotation reference"/>
    <w:rsid w:val="002077DA"/>
    <w:rPr>
      <w:sz w:val="16"/>
      <w:szCs w:val="16"/>
    </w:rPr>
  </w:style>
  <w:style w:type="paragraph" w:styleId="Predmetkomentara">
    <w:name w:val="annotation subject"/>
    <w:basedOn w:val="Tekstkomentara"/>
    <w:next w:val="Tekstkomentara"/>
    <w:link w:val="PredmetkomentaraChar"/>
    <w:rsid w:val="002077DA"/>
    <w:pPr>
      <w:spacing w:line="276" w:lineRule="auto"/>
    </w:pPr>
    <w:rPr>
      <w:rFonts w:cs="Calibri"/>
      <w:b/>
      <w:bCs/>
      <w:lang w:eastAsia="en-US"/>
    </w:rPr>
  </w:style>
  <w:style w:type="character" w:customStyle="1" w:styleId="PredmetkomentaraChar">
    <w:name w:val="Predmet komentara Char"/>
    <w:link w:val="Predmetkomentara"/>
    <w:rsid w:val="002077DA"/>
    <w:rPr>
      <w:rFonts w:ascii="Calibri" w:hAnsi="Calibri" w:cs="Calibri"/>
      <w:b/>
      <w:bCs/>
      <w:lang w:val="hr-HR" w:eastAsia="en-US" w:bidi="ar-SA"/>
    </w:rPr>
  </w:style>
  <w:style w:type="character" w:styleId="Naglaeno">
    <w:name w:val="Strong"/>
    <w:qFormat/>
    <w:rsid w:val="007A0CFC"/>
    <w:rPr>
      <w:b/>
      <w:bCs/>
    </w:rPr>
  </w:style>
  <w:style w:type="paragraph" w:styleId="Odlomakpopisa">
    <w:name w:val="List Paragraph"/>
    <w:basedOn w:val="Normal"/>
    <w:uiPriority w:val="34"/>
    <w:qFormat/>
    <w:rsid w:val="00F56A9E"/>
    <w:pPr>
      <w:spacing w:after="0" w:line="240" w:lineRule="auto"/>
      <w:ind w:left="720"/>
    </w:pPr>
    <w:rPr>
      <w:rFonts w:eastAsia="Calibri" w:cs="Times New Roman"/>
      <w:lang w:eastAsia="hr-HR"/>
    </w:rPr>
  </w:style>
  <w:style w:type="paragraph" w:styleId="Tekstfusnote">
    <w:name w:val="footnote text"/>
    <w:basedOn w:val="Normal"/>
    <w:link w:val="TekstfusnoteChar"/>
    <w:rsid w:val="00BB6545"/>
    <w:rPr>
      <w:sz w:val="20"/>
      <w:szCs w:val="20"/>
    </w:rPr>
  </w:style>
  <w:style w:type="character" w:customStyle="1" w:styleId="TekstfusnoteChar">
    <w:name w:val="Tekst fusnote Char"/>
    <w:basedOn w:val="Zadanifontodlomka"/>
    <w:link w:val="Tekstfusnote"/>
    <w:rsid w:val="00BB6545"/>
    <w:rPr>
      <w:rFonts w:ascii="Calibri" w:hAnsi="Calibri" w:cs="Calibri"/>
      <w:lang w:eastAsia="en-US"/>
    </w:rPr>
  </w:style>
  <w:style w:type="character" w:styleId="Referencafusnote">
    <w:name w:val="footnote reference"/>
    <w:basedOn w:val="Zadanifontodlomka"/>
    <w:rsid w:val="00BB6545"/>
    <w:rPr>
      <w:vertAlign w:val="superscript"/>
    </w:rPr>
  </w:style>
  <w:style w:type="paragraph" w:styleId="Bezproreda">
    <w:name w:val="No Spacing"/>
    <w:uiPriority w:val="1"/>
    <w:qFormat/>
    <w:rsid w:val="00B5158B"/>
    <w:rPr>
      <w:rFonts w:ascii="Calibri" w:hAnsi="Calibri" w:cs="Calibri"/>
      <w:sz w:val="22"/>
      <w:szCs w:val="22"/>
      <w:lang w:eastAsia="en-US"/>
    </w:rPr>
  </w:style>
  <w:style w:type="paragraph" w:styleId="Zaglavlje">
    <w:name w:val="header"/>
    <w:basedOn w:val="Normal"/>
    <w:link w:val="ZaglavljeChar"/>
    <w:rsid w:val="002F32F4"/>
    <w:pPr>
      <w:tabs>
        <w:tab w:val="center" w:pos="4536"/>
        <w:tab w:val="right" w:pos="9072"/>
      </w:tabs>
      <w:spacing w:after="0" w:line="240" w:lineRule="auto"/>
    </w:pPr>
  </w:style>
  <w:style w:type="character" w:customStyle="1" w:styleId="ZaglavljeChar">
    <w:name w:val="Zaglavlje Char"/>
    <w:basedOn w:val="Zadanifontodlomka"/>
    <w:link w:val="Zaglavlje"/>
    <w:rsid w:val="002F32F4"/>
    <w:rPr>
      <w:rFonts w:ascii="Calibri" w:hAnsi="Calibri" w:cs="Calibri"/>
      <w:sz w:val="22"/>
      <w:szCs w:val="22"/>
      <w:lang w:eastAsia="en-US"/>
    </w:rPr>
  </w:style>
  <w:style w:type="paragraph" w:styleId="Podnoje">
    <w:name w:val="footer"/>
    <w:basedOn w:val="Normal"/>
    <w:link w:val="PodnojeChar"/>
    <w:rsid w:val="002F32F4"/>
    <w:pPr>
      <w:tabs>
        <w:tab w:val="center" w:pos="4536"/>
        <w:tab w:val="right" w:pos="9072"/>
      </w:tabs>
      <w:spacing w:after="0" w:line="240" w:lineRule="auto"/>
    </w:pPr>
  </w:style>
  <w:style w:type="character" w:customStyle="1" w:styleId="PodnojeChar">
    <w:name w:val="Podnožje Char"/>
    <w:basedOn w:val="Zadanifontodlomka"/>
    <w:link w:val="Podnoje"/>
    <w:rsid w:val="002F32F4"/>
    <w:rPr>
      <w:rFonts w:ascii="Calibri" w:hAnsi="Calibri" w:cs="Calibri"/>
      <w:sz w:val="22"/>
      <w:szCs w:val="22"/>
      <w:lang w:eastAsia="en-US"/>
    </w:rPr>
  </w:style>
  <w:style w:type="paragraph" w:customStyle="1" w:styleId="Default">
    <w:name w:val="Default"/>
    <w:rsid w:val="0043613A"/>
    <w:pPr>
      <w:autoSpaceDE w:val="0"/>
      <w:autoSpaceDN w:val="0"/>
      <w:adjustRightInd w:val="0"/>
    </w:pPr>
    <w:rPr>
      <w:color w:val="000000"/>
      <w:sz w:val="24"/>
      <w:szCs w:val="24"/>
    </w:rPr>
  </w:style>
  <w:style w:type="paragraph" w:styleId="Revizija">
    <w:name w:val="Revision"/>
    <w:hidden/>
    <w:uiPriority w:val="99"/>
    <w:semiHidden/>
    <w:rsid w:val="00F94BF6"/>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494246">
      <w:bodyDiv w:val="1"/>
      <w:marLeft w:val="0"/>
      <w:marRight w:val="0"/>
      <w:marTop w:val="0"/>
      <w:marBottom w:val="0"/>
      <w:divBdr>
        <w:top w:val="none" w:sz="0" w:space="0" w:color="auto"/>
        <w:left w:val="none" w:sz="0" w:space="0" w:color="auto"/>
        <w:bottom w:val="none" w:sz="0" w:space="0" w:color="auto"/>
        <w:right w:val="none" w:sz="0" w:space="0" w:color="auto"/>
      </w:divBdr>
    </w:div>
    <w:div w:id="776215104">
      <w:bodyDiv w:val="1"/>
      <w:marLeft w:val="0"/>
      <w:marRight w:val="0"/>
      <w:marTop w:val="0"/>
      <w:marBottom w:val="0"/>
      <w:divBdr>
        <w:top w:val="none" w:sz="0" w:space="0" w:color="auto"/>
        <w:left w:val="none" w:sz="0" w:space="0" w:color="auto"/>
        <w:bottom w:val="none" w:sz="0" w:space="0" w:color="auto"/>
        <w:right w:val="none" w:sz="0" w:space="0" w:color="auto"/>
      </w:divBdr>
    </w:div>
    <w:div w:id="1123039717">
      <w:bodyDiv w:val="1"/>
      <w:marLeft w:val="0"/>
      <w:marRight w:val="0"/>
      <w:marTop w:val="0"/>
      <w:marBottom w:val="0"/>
      <w:divBdr>
        <w:top w:val="none" w:sz="0" w:space="0" w:color="auto"/>
        <w:left w:val="none" w:sz="0" w:space="0" w:color="auto"/>
        <w:bottom w:val="none" w:sz="0" w:space="0" w:color="auto"/>
        <w:right w:val="none" w:sz="0" w:space="0" w:color="auto"/>
      </w:divBdr>
    </w:div>
    <w:div w:id="1551960290">
      <w:bodyDiv w:val="1"/>
      <w:marLeft w:val="0"/>
      <w:marRight w:val="0"/>
      <w:marTop w:val="0"/>
      <w:marBottom w:val="0"/>
      <w:divBdr>
        <w:top w:val="none" w:sz="0" w:space="0" w:color="auto"/>
        <w:left w:val="none" w:sz="0" w:space="0" w:color="auto"/>
        <w:bottom w:val="none" w:sz="0" w:space="0" w:color="auto"/>
        <w:right w:val="none" w:sz="0" w:space="0" w:color="auto"/>
      </w:divBdr>
    </w:div>
    <w:div w:id="1781797872">
      <w:bodyDiv w:val="1"/>
      <w:marLeft w:val="0"/>
      <w:marRight w:val="0"/>
      <w:marTop w:val="0"/>
      <w:marBottom w:val="0"/>
      <w:divBdr>
        <w:top w:val="none" w:sz="0" w:space="0" w:color="auto"/>
        <w:left w:val="none" w:sz="0" w:space="0" w:color="auto"/>
        <w:bottom w:val="none" w:sz="0" w:space="0" w:color="auto"/>
        <w:right w:val="none" w:sz="0" w:space="0" w:color="auto"/>
      </w:divBdr>
    </w:div>
    <w:div w:id="19102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6PXVCHXRUD45-1256446117-5625</_dlc_DocId>
    <_dlc_DocIdUrl xmlns="1096e588-875a-4e48-ba85-ea1554ece10c">
      <Url>http://sharepoint/snrl/ribarstvo/_layouts/15/DocIdRedir.aspx?ID=6PXVCHXRUD45-1256446117-5625</Url>
      <Description>6PXVCHXRUD45-1256446117-5625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73D5F8-C977-4859-A13D-0C09012D9C79}">
  <ds:schemaRefs>
    <ds:schemaRef ds:uri="http://schemas.microsoft.com/sharepoint/v3/contenttype/forms"/>
  </ds:schemaRefs>
</ds:datastoreItem>
</file>

<file path=customXml/itemProps2.xml><?xml version="1.0" encoding="utf-8"?>
<ds:datastoreItem xmlns:ds="http://schemas.openxmlformats.org/officeDocument/2006/customXml" ds:itemID="{622FF80D-F427-4F0D-9ABE-E55362B42E7D}">
  <ds:schemaRefs>
    <ds:schemaRef ds:uri="http://purl.org/dc/terms/"/>
    <ds:schemaRef ds:uri="http://schemas.openxmlformats.org/package/2006/metadata/core-properties"/>
    <ds:schemaRef ds:uri="http://schemas.microsoft.com/office/2006/documentManagement/types"/>
    <ds:schemaRef ds:uri="1096e588-875a-4e48-ba85-ea1554ece10c"/>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AD21383-098C-4701-B747-7511A2054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3801EB-30D3-4749-9FDD-F6FCFA82D6C4}">
  <ds:schemaRefs>
    <ds:schemaRef ds:uri="http://schemas.openxmlformats.org/officeDocument/2006/bibliography"/>
  </ds:schemaRefs>
</ds:datastoreItem>
</file>

<file path=customXml/itemProps5.xml><?xml version="1.0" encoding="utf-8"?>
<ds:datastoreItem xmlns:ds="http://schemas.openxmlformats.org/officeDocument/2006/customXml" ds:itemID="{8024F6BD-852D-4461-A16C-42BEE61DF2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10</Pages>
  <Words>3636</Words>
  <Characters>20728</Characters>
  <Application>Microsoft Office Word</Application>
  <DocSecurity>0</DocSecurity>
  <Lines>172</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PRILOG IV</vt:lpstr>
      <vt:lpstr>PRILOG IV</vt:lpstr>
    </vt:vector>
  </TitlesOfParts>
  <Company>HP</Company>
  <LinksUpToDate>false</LinksUpToDate>
  <CharactersWithSpaces>24316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IV</dc:title>
  <dc:creator>sanja.mikus</dc:creator>
  <cp:lastModifiedBy>Josip Marušić</cp:lastModifiedBy>
  <cp:revision>165</cp:revision>
  <cp:lastPrinted>2014-12-17T08:49:00Z</cp:lastPrinted>
  <dcterms:created xsi:type="dcterms:W3CDTF">2015-01-28T16:36:00Z</dcterms:created>
  <dcterms:modified xsi:type="dcterms:W3CDTF">2023-07-31T12:24:00Z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14679f60-5a0c-49ed-bd62-200bf4af71fb</vt:lpwstr>
  </property>
  <property fmtid="{D5CDD505-2E9C-101B-9397-08002B2CF9AE}" pid="3" name="ContentTypeId">
    <vt:lpwstr>0x0101006E4091C944F0344E8931861914CF7418</vt:lpwstr>
  </property>
</Properties>
</file>